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695D1" w14:textId="77777777" w:rsidR="00D50827" w:rsidRPr="0067056F" w:rsidRDefault="00D50827" w:rsidP="63A1F05E">
      <w:pPr>
        <w:pStyle w:val="Title"/>
        <w:spacing w:line="360" w:lineRule="auto"/>
        <w:rPr>
          <w:sz w:val="20"/>
        </w:rPr>
      </w:pPr>
      <w:r w:rsidRPr="6AFBC584">
        <w:rPr>
          <w:sz w:val="20"/>
        </w:rPr>
        <w:t>SCHEDULE 2 – EXHIBIT1A</w:t>
      </w:r>
    </w:p>
    <w:p w14:paraId="655E56CE" w14:textId="77777777" w:rsidR="00D50827" w:rsidRPr="0067056F" w:rsidRDefault="00D50827" w:rsidP="00D50827">
      <w:pPr>
        <w:pStyle w:val="Title"/>
        <w:spacing w:line="360" w:lineRule="auto"/>
        <w:rPr>
          <w:sz w:val="20"/>
        </w:rPr>
      </w:pPr>
    </w:p>
    <w:p w14:paraId="6F34FB8B" w14:textId="77777777" w:rsidR="00D50827" w:rsidRPr="0067056F" w:rsidRDefault="00D50827" w:rsidP="00D50827">
      <w:pPr>
        <w:pStyle w:val="Title"/>
        <w:spacing w:line="360" w:lineRule="auto"/>
        <w:rPr>
          <w:sz w:val="20"/>
          <w:u w:val="none"/>
        </w:rPr>
      </w:pPr>
      <w:r w:rsidRPr="0067056F">
        <w:rPr>
          <w:sz w:val="20"/>
          <w:u w:val="none"/>
        </w:rPr>
        <w:t>DATED</w:t>
      </w:r>
      <w:r w:rsidRPr="0067056F">
        <w:rPr>
          <w:sz w:val="20"/>
          <w:u w:val="none"/>
        </w:rPr>
        <w:tab/>
        <w:t>[</w:t>
      </w:r>
      <w:r w:rsidRPr="0067056F">
        <w:rPr>
          <w:sz w:val="20"/>
          <w:u w:val="none"/>
        </w:rPr>
        <w:tab/>
      </w:r>
      <w:r w:rsidRPr="0067056F">
        <w:rPr>
          <w:sz w:val="20"/>
          <w:u w:val="none"/>
        </w:rPr>
        <w:tab/>
      </w:r>
      <w:r w:rsidRPr="0067056F">
        <w:rPr>
          <w:sz w:val="20"/>
          <w:u w:val="none"/>
        </w:rPr>
        <w:tab/>
        <w:t>]</w:t>
      </w:r>
    </w:p>
    <w:p w14:paraId="5EA2F41D" w14:textId="77777777" w:rsidR="00D50827" w:rsidRPr="0067056F" w:rsidRDefault="00D50827" w:rsidP="00D50827">
      <w:pPr>
        <w:spacing w:line="360" w:lineRule="auto"/>
        <w:jc w:val="center"/>
        <w:rPr>
          <w:rFonts w:ascii="Arial" w:hAnsi="Arial"/>
          <w:b/>
        </w:rPr>
      </w:pPr>
    </w:p>
    <w:p w14:paraId="2C7BD6AD" w14:textId="77777777" w:rsidR="00D50827" w:rsidRPr="0067056F" w:rsidRDefault="00D50827" w:rsidP="00D50827">
      <w:pPr>
        <w:spacing w:line="360" w:lineRule="auto"/>
        <w:jc w:val="center"/>
        <w:rPr>
          <w:rFonts w:ascii="Arial" w:hAnsi="Arial"/>
          <w:b/>
        </w:rPr>
      </w:pPr>
    </w:p>
    <w:p w14:paraId="25E77208" w14:textId="77777777" w:rsidR="00D50827" w:rsidRPr="0067056F" w:rsidRDefault="00D50827" w:rsidP="00D50827">
      <w:pPr>
        <w:spacing w:line="360" w:lineRule="auto"/>
        <w:jc w:val="center"/>
        <w:rPr>
          <w:rFonts w:ascii="Arial" w:hAnsi="Arial"/>
          <w:b/>
        </w:rPr>
      </w:pPr>
    </w:p>
    <w:p w14:paraId="3B0E65D0" w14:textId="77777777" w:rsidR="00D50827" w:rsidRPr="0067056F" w:rsidRDefault="00D50827" w:rsidP="00D50827">
      <w:pPr>
        <w:spacing w:line="360" w:lineRule="auto"/>
        <w:jc w:val="center"/>
        <w:rPr>
          <w:rFonts w:ascii="Arial" w:hAnsi="Arial"/>
          <w:b/>
        </w:rPr>
      </w:pPr>
    </w:p>
    <w:p w14:paraId="3264AC4A" w14:textId="77777777" w:rsidR="00D50827" w:rsidRPr="0067056F" w:rsidRDefault="00D50827" w:rsidP="00D50827">
      <w:pPr>
        <w:spacing w:line="360" w:lineRule="auto"/>
        <w:jc w:val="center"/>
        <w:rPr>
          <w:rFonts w:ascii="Arial" w:hAnsi="Arial"/>
          <w:b/>
        </w:rPr>
      </w:pPr>
    </w:p>
    <w:p w14:paraId="5B32508C" w14:textId="77777777" w:rsidR="00D50827" w:rsidRPr="0067056F" w:rsidRDefault="00D50827" w:rsidP="00D50827">
      <w:pPr>
        <w:spacing w:line="360" w:lineRule="auto"/>
        <w:jc w:val="center"/>
        <w:rPr>
          <w:rFonts w:ascii="Arial" w:hAnsi="Arial"/>
          <w:b/>
        </w:rPr>
      </w:pPr>
    </w:p>
    <w:p w14:paraId="3448F782" w14:textId="6EB6DFDC" w:rsidR="00D50827" w:rsidRPr="008912E6" w:rsidRDefault="00055FA0" w:rsidP="00D50827">
      <w:pPr>
        <w:spacing w:line="360" w:lineRule="auto"/>
        <w:jc w:val="center"/>
        <w:rPr>
          <w:rFonts w:ascii="Arial" w:hAnsi="Arial"/>
          <w:b/>
        </w:rPr>
      </w:pPr>
      <w:r w:rsidRPr="008912E6">
        <w:rPr>
          <w:rStyle w:val="normaltextrun"/>
          <w:rFonts w:ascii="Arial" w:hAnsi="Arial" w:cs="Arial"/>
          <w:b/>
          <w:bCs/>
          <w:szCs w:val="22"/>
          <w:shd w:val="clear" w:color="auto" w:fill="FFFFFF"/>
        </w:rPr>
        <w:t>NATIONAL ENERGY SYSTEM OPERATOR LIMITED</w:t>
      </w:r>
      <w:r w:rsidR="00D50827" w:rsidRPr="008912E6">
        <w:rPr>
          <w:rFonts w:ascii="Arial" w:hAnsi="Arial"/>
          <w:b/>
        </w:rPr>
        <w:t xml:space="preserve"> (1)</w:t>
      </w:r>
    </w:p>
    <w:p w14:paraId="6E4BF83C" w14:textId="77777777" w:rsidR="00D50827" w:rsidRPr="0067056F" w:rsidRDefault="00D50827" w:rsidP="00D50827">
      <w:pPr>
        <w:spacing w:line="360" w:lineRule="auto"/>
        <w:jc w:val="center"/>
        <w:rPr>
          <w:rFonts w:ascii="Arial" w:hAnsi="Arial"/>
          <w:b/>
        </w:rPr>
      </w:pPr>
    </w:p>
    <w:p w14:paraId="737F16F8" w14:textId="77777777" w:rsidR="00D50827" w:rsidRPr="0067056F" w:rsidRDefault="00D50827" w:rsidP="00D50827">
      <w:pPr>
        <w:spacing w:line="360" w:lineRule="auto"/>
        <w:jc w:val="center"/>
        <w:rPr>
          <w:rFonts w:ascii="Arial" w:hAnsi="Arial"/>
          <w:b/>
        </w:rPr>
      </w:pPr>
    </w:p>
    <w:p w14:paraId="6DA12DFD" w14:textId="77777777" w:rsidR="00D50827" w:rsidRPr="0067056F" w:rsidRDefault="00D50827" w:rsidP="00D50827">
      <w:pPr>
        <w:spacing w:line="360" w:lineRule="auto"/>
        <w:jc w:val="center"/>
        <w:rPr>
          <w:rFonts w:ascii="Arial" w:hAnsi="Arial"/>
          <w:b/>
        </w:rPr>
      </w:pPr>
    </w:p>
    <w:p w14:paraId="5B6E3387" w14:textId="77777777" w:rsidR="00D50827" w:rsidRPr="0067056F" w:rsidRDefault="00D50827" w:rsidP="00D50827">
      <w:pPr>
        <w:spacing w:line="360" w:lineRule="auto"/>
        <w:jc w:val="center"/>
        <w:rPr>
          <w:rFonts w:ascii="Arial" w:hAnsi="Arial"/>
          <w:b/>
        </w:rPr>
      </w:pPr>
      <w:r w:rsidRPr="0067056F">
        <w:rPr>
          <w:rFonts w:ascii="Arial" w:hAnsi="Arial"/>
          <w:b/>
        </w:rPr>
        <w:t>and</w:t>
      </w:r>
    </w:p>
    <w:p w14:paraId="2DBB9C2F" w14:textId="77777777" w:rsidR="00D50827" w:rsidRPr="0067056F" w:rsidRDefault="00D50827" w:rsidP="00D50827">
      <w:pPr>
        <w:spacing w:line="360" w:lineRule="auto"/>
        <w:jc w:val="center"/>
        <w:rPr>
          <w:rFonts w:ascii="Arial" w:hAnsi="Arial"/>
          <w:b/>
        </w:rPr>
      </w:pPr>
    </w:p>
    <w:p w14:paraId="11637E42" w14:textId="77777777" w:rsidR="00D50827" w:rsidRPr="0067056F" w:rsidRDefault="00D50827" w:rsidP="00D50827">
      <w:pPr>
        <w:spacing w:line="360" w:lineRule="auto"/>
        <w:jc w:val="center"/>
        <w:rPr>
          <w:rFonts w:ascii="Arial" w:hAnsi="Arial"/>
          <w:b/>
        </w:rPr>
      </w:pPr>
    </w:p>
    <w:p w14:paraId="30EF72E2" w14:textId="77777777" w:rsidR="00D50827" w:rsidRPr="0067056F" w:rsidRDefault="00D50827" w:rsidP="00D50827">
      <w:pPr>
        <w:spacing w:line="360" w:lineRule="auto"/>
        <w:jc w:val="center"/>
        <w:rPr>
          <w:rFonts w:ascii="Arial" w:hAnsi="Arial"/>
          <w:b/>
        </w:rPr>
      </w:pPr>
    </w:p>
    <w:p w14:paraId="6D1717D3" w14:textId="77777777" w:rsidR="00D50827" w:rsidRPr="0067056F" w:rsidRDefault="00D50827" w:rsidP="00D50827">
      <w:pPr>
        <w:spacing w:line="360" w:lineRule="auto"/>
        <w:jc w:val="center"/>
        <w:rPr>
          <w:rFonts w:ascii="Arial" w:hAnsi="Arial"/>
          <w:b/>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(2)</w:t>
      </w:r>
    </w:p>
    <w:p w14:paraId="29F9DDAF" w14:textId="77777777" w:rsidR="00D50827" w:rsidRPr="0067056F" w:rsidRDefault="00D50827" w:rsidP="00D50827">
      <w:pPr>
        <w:spacing w:line="360" w:lineRule="auto"/>
        <w:jc w:val="center"/>
        <w:rPr>
          <w:rFonts w:ascii="Arial" w:hAnsi="Arial"/>
          <w:b/>
        </w:rPr>
      </w:pPr>
    </w:p>
    <w:p w14:paraId="71BA48EE" w14:textId="77777777" w:rsidR="00D50827" w:rsidRPr="0067056F" w:rsidRDefault="00D50827" w:rsidP="00D50827">
      <w:pPr>
        <w:spacing w:line="360" w:lineRule="auto"/>
        <w:jc w:val="center"/>
        <w:rPr>
          <w:rFonts w:ascii="Arial" w:hAnsi="Arial"/>
          <w:b/>
        </w:rPr>
      </w:pPr>
    </w:p>
    <w:p w14:paraId="128CC1CF" w14:textId="77777777" w:rsidR="00D50827" w:rsidRPr="0067056F" w:rsidRDefault="00D50827" w:rsidP="00D50827">
      <w:pPr>
        <w:spacing w:line="360" w:lineRule="auto"/>
        <w:jc w:val="center"/>
        <w:rPr>
          <w:rFonts w:ascii="Arial" w:hAnsi="Arial"/>
          <w:b/>
        </w:rPr>
      </w:pPr>
    </w:p>
    <w:p w14:paraId="3CF3D2AE" w14:textId="77777777" w:rsidR="00D50827" w:rsidRPr="0067056F" w:rsidRDefault="00D50827" w:rsidP="00D50827">
      <w:pPr>
        <w:spacing w:line="360" w:lineRule="auto"/>
        <w:jc w:val="center"/>
        <w:rPr>
          <w:rFonts w:ascii="Arial" w:hAnsi="Arial"/>
          <w:b/>
        </w:rPr>
      </w:pPr>
    </w:p>
    <w:p w14:paraId="70E624B1" w14:textId="77777777" w:rsidR="00D50827" w:rsidRPr="0067056F" w:rsidRDefault="00D50827" w:rsidP="00D50827">
      <w:pPr>
        <w:spacing w:line="360" w:lineRule="auto"/>
        <w:jc w:val="center"/>
        <w:rPr>
          <w:rFonts w:ascii="Arial" w:hAnsi="Arial"/>
          <w:b/>
        </w:rPr>
      </w:pPr>
    </w:p>
    <w:p w14:paraId="481A7F14" w14:textId="78051EA2"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0" behindDoc="0" locked="0" layoutInCell="0" allowOverlap="1" wp14:anchorId="4FB11863" wp14:editId="374BF50F">
                <wp:simplePos x="0" y="0"/>
                <wp:positionH relativeFrom="column">
                  <wp:posOffset>1691640</wp:posOffset>
                </wp:positionH>
                <wp:positionV relativeFrom="paragraph">
                  <wp:posOffset>106680</wp:posOffset>
                </wp:positionV>
                <wp:extent cx="201168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A2B168"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8.4pt" to="291.6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" o:allowincell="f"/>
            </w:pict>
          </mc:Fallback>
        </mc:AlternateContent>
      </w:r>
    </w:p>
    <w:p w14:paraId="3B8A07F2" w14:textId="77777777" w:rsidR="00D50827" w:rsidRPr="0067056F" w:rsidRDefault="00D50827" w:rsidP="00D50827">
      <w:pPr>
        <w:spacing w:line="360" w:lineRule="auto"/>
        <w:jc w:val="center"/>
        <w:rPr>
          <w:rFonts w:ascii="Arial" w:hAnsi="Arial"/>
          <w:b/>
        </w:rPr>
      </w:pPr>
    </w:p>
    <w:p w14:paraId="395F950C" w14:textId="77777777" w:rsidR="00D50827" w:rsidRPr="0067056F" w:rsidRDefault="00D50827" w:rsidP="00D50827">
      <w:pPr>
        <w:spacing w:line="360" w:lineRule="auto"/>
        <w:jc w:val="center"/>
        <w:rPr>
          <w:rFonts w:ascii="Arial" w:hAnsi="Arial"/>
          <w:b/>
        </w:rPr>
      </w:pPr>
      <w:r w:rsidRPr="0067056F">
        <w:rPr>
          <w:rFonts w:ascii="Arial" w:hAnsi="Arial"/>
          <w:b/>
        </w:rPr>
        <w:t xml:space="preserve">AGREEMENT TO VARY THE </w:t>
      </w:r>
    </w:p>
    <w:p w14:paraId="22E5C7CD" w14:textId="77777777" w:rsidR="00D50827" w:rsidRPr="0067056F" w:rsidRDefault="00D50827" w:rsidP="00D50827">
      <w:pPr>
        <w:spacing w:line="360" w:lineRule="auto"/>
        <w:jc w:val="center"/>
        <w:rPr>
          <w:rFonts w:ascii="Arial" w:hAnsi="Arial"/>
          <w:b/>
        </w:rPr>
      </w:pPr>
      <w:r w:rsidRPr="0067056F">
        <w:rPr>
          <w:rFonts w:ascii="Arial" w:hAnsi="Arial"/>
          <w:b/>
        </w:rPr>
        <w:t xml:space="preserve">BILATERAL CONNECTION AGREEMENT </w:t>
      </w:r>
    </w:p>
    <w:p w14:paraId="642EC02A" w14:textId="77777777" w:rsidR="00D50827" w:rsidRPr="0067056F" w:rsidRDefault="00D50827" w:rsidP="00D50827">
      <w:pPr>
        <w:spacing w:line="360" w:lineRule="auto"/>
        <w:jc w:val="center"/>
        <w:rPr>
          <w:rFonts w:ascii="Arial" w:hAnsi="Arial"/>
          <w:b/>
        </w:rPr>
      </w:pPr>
      <w:r w:rsidRPr="0067056F">
        <w:rPr>
          <w:rFonts w:ascii="Arial" w:hAnsi="Arial"/>
          <w:b/>
        </w:rPr>
        <w:t>FOR [</w:t>
      </w:r>
      <w:r w:rsidRPr="0067056F">
        <w:rPr>
          <w:rFonts w:ascii="Arial" w:hAnsi="Arial"/>
          <w:b/>
        </w:rPr>
        <w:tab/>
      </w:r>
      <w:r w:rsidRPr="0067056F">
        <w:rPr>
          <w:rFonts w:ascii="Arial" w:hAnsi="Arial"/>
          <w:b/>
        </w:rPr>
        <w:tab/>
      </w:r>
      <w:r w:rsidRPr="0067056F">
        <w:rPr>
          <w:rFonts w:ascii="Arial" w:hAnsi="Arial"/>
          <w:b/>
        </w:rPr>
        <w:tab/>
        <w:t>] SUBSTATION</w:t>
      </w:r>
    </w:p>
    <w:p w14:paraId="708EEA0A" w14:textId="0E1906A5" w:rsidR="00D50827" w:rsidRPr="0067056F" w:rsidRDefault="00D50827" w:rsidP="00D50827">
      <w:pPr>
        <w:spacing w:line="360" w:lineRule="auto"/>
        <w:jc w:val="center"/>
        <w:rPr>
          <w:rFonts w:ascii="Arial" w:hAnsi="Arial"/>
          <w:b/>
        </w:rPr>
      </w:pPr>
      <w:r w:rsidRPr="0067056F">
        <w:rPr>
          <w:rFonts w:ascii="Arial" w:hAnsi="Arial"/>
          <w:b/>
          <w:noProof/>
        </w:rPr>
        <mc:AlternateContent>
          <mc:Choice Requires="wps">
            <w:drawing>
              <wp:anchor distT="0" distB="0" distL="114300" distR="114300" simplePos="0" relativeHeight="251658241" behindDoc="0" locked="0" layoutInCell="0" allowOverlap="1" wp14:anchorId="58016B19" wp14:editId="79BE2186">
                <wp:simplePos x="0" y="0"/>
                <wp:positionH relativeFrom="column">
                  <wp:posOffset>1691640</wp:posOffset>
                </wp:positionH>
                <wp:positionV relativeFrom="paragraph">
                  <wp:posOffset>144780</wp:posOffset>
                </wp:positionV>
                <wp:extent cx="201168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F27F1" id="Straight Connector 3"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11.4pt" to="291.6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" o:allowincell="f"/>
            </w:pict>
          </mc:Fallback>
        </mc:AlternateContent>
      </w:r>
    </w:p>
    <w:p w14:paraId="35B57938" w14:textId="77777777" w:rsidR="00D50827" w:rsidRPr="0067056F" w:rsidRDefault="00D50827" w:rsidP="00D50827">
      <w:pPr>
        <w:spacing w:line="360" w:lineRule="auto"/>
        <w:jc w:val="center"/>
        <w:rPr>
          <w:rFonts w:ascii="Arial" w:hAnsi="Arial"/>
          <w:b/>
        </w:rPr>
      </w:pPr>
    </w:p>
    <w:p w14:paraId="0DF82F4A" w14:textId="77777777" w:rsidR="00D50827" w:rsidRPr="0067056F" w:rsidRDefault="00D50827" w:rsidP="00D50827">
      <w:pPr>
        <w:spacing w:line="360" w:lineRule="auto"/>
        <w:jc w:val="center"/>
        <w:rPr>
          <w:rFonts w:ascii="Arial" w:hAnsi="Arial"/>
          <w:b/>
        </w:rPr>
      </w:pPr>
    </w:p>
    <w:p w14:paraId="053AEA7A" w14:textId="77777777" w:rsidR="00D50827" w:rsidRPr="0067056F" w:rsidRDefault="00D50827" w:rsidP="00D50827">
      <w:pPr>
        <w:spacing w:line="360" w:lineRule="auto"/>
        <w:jc w:val="center"/>
        <w:rPr>
          <w:rFonts w:ascii="Arial" w:hAnsi="Arial"/>
          <w:b/>
          <w:sz w:val="24"/>
        </w:rPr>
      </w:pPr>
      <w:r w:rsidRPr="0067056F">
        <w:rPr>
          <w:rFonts w:ascii="Arial" w:hAnsi="Arial"/>
          <w:b/>
        </w:rPr>
        <w:t xml:space="preserve">REF: </w:t>
      </w:r>
      <w:r w:rsidRPr="0067056F">
        <w:rPr>
          <w:rFonts w:ascii="Arial" w:hAnsi="Arial" w:cs="Arial"/>
          <w:b/>
          <w:lang w:eastAsia="en-GB"/>
        </w:rPr>
        <w:t>[</w:t>
      </w:r>
      <w:r w:rsidRPr="0067056F">
        <w:rPr>
          <w:rFonts w:ascii="Arial" w:hAnsi="Arial" w:cs="Arial"/>
          <w:b/>
          <w:lang w:eastAsia="en-GB"/>
        </w:rPr>
        <w:tab/>
      </w:r>
      <w:r w:rsidRPr="0067056F">
        <w:rPr>
          <w:rFonts w:ascii="Arial" w:hAnsi="Arial" w:cs="Arial"/>
          <w:b/>
          <w:lang w:eastAsia="en-GB"/>
        </w:rPr>
        <w:tab/>
      </w:r>
      <w:r w:rsidRPr="0067056F">
        <w:rPr>
          <w:rFonts w:ascii="Arial" w:hAnsi="Arial" w:cs="Arial"/>
          <w:b/>
          <w:lang w:eastAsia="en-GB"/>
        </w:rPr>
        <w:tab/>
        <w:t>]</w:t>
      </w:r>
    </w:p>
    <w:p w14:paraId="4041ED76" w14:textId="77777777" w:rsidR="00D50827" w:rsidRPr="0067056F" w:rsidRDefault="00D50827" w:rsidP="00D50827">
      <w:pPr>
        <w:spacing w:line="360" w:lineRule="auto"/>
        <w:rPr>
          <w:rFonts w:ascii="Arial" w:hAnsi="Arial"/>
        </w:rPr>
      </w:pPr>
      <w:r w:rsidRPr="0067056F">
        <w:rPr>
          <w:rFonts w:ascii="Arial" w:hAnsi="Arial"/>
          <w:sz w:val="24"/>
        </w:rPr>
        <w:br w:type="page"/>
      </w:r>
      <w:r w:rsidRPr="0067056F">
        <w:rPr>
          <w:rFonts w:ascii="Arial" w:hAnsi="Arial"/>
          <w:b/>
        </w:rPr>
        <w:lastRenderedPageBreak/>
        <w:t>THIS AGREEMENT</w:t>
      </w:r>
      <w:r w:rsidRPr="0067056F">
        <w:rPr>
          <w:rFonts w:ascii="Arial" w:hAnsi="Arial"/>
        </w:rPr>
        <w:t xml:space="preserve"> </w:t>
      </w:r>
      <w:r w:rsidRPr="0067056F">
        <w:rPr>
          <w:rFonts w:ascii="Arial" w:hAnsi="Arial"/>
          <w:b/>
        </w:rPr>
        <w:t xml:space="preserve">TO VARY </w:t>
      </w:r>
      <w:r w:rsidRPr="0067056F">
        <w:rPr>
          <w:rFonts w:ascii="Arial" w:hAnsi="Arial"/>
        </w:rPr>
        <w:t>is made on the [</w:t>
      </w:r>
      <w:r w:rsidRPr="0067056F">
        <w:rPr>
          <w:rFonts w:ascii="Arial" w:hAnsi="Arial"/>
        </w:rPr>
        <w:tab/>
        <w:t xml:space="preserve">] day of </w:t>
      </w:r>
      <w:r w:rsidRPr="0067056F">
        <w:rPr>
          <w:rFonts w:ascii="Arial" w:hAnsi="Arial"/>
        </w:rPr>
        <w:tab/>
        <w:t>[</w:t>
      </w:r>
      <w:r w:rsidRPr="0067056F">
        <w:rPr>
          <w:rFonts w:ascii="Arial" w:hAnsi="Arial"/>
        </w:rPr>
        <w:tab/>
      </w:r>
      <w:r w:rsidRPr="0067056F">
        <w:rPr>
          <w:rFonts w:ascii="Arial" w:hAnsi="Arial"/>
        </w:rPr>
        <w:tab/>
        <w:t>] 20[ ]</w:t>
      </w:r>
    </w:p>
    <w:p w14:paraId="3C3FA8FA" w14:textId="77777777" w:rsidR="00D50827" w:rsidRPr="0067056F" w:rsidRDefault="00D50827" w:rsidP="00D50827">
      <w:pPr>
        <w:spacing w:line="360" w:lineRule="auto"/>
        <w:rPr>
          <w:rFonts w:ascii="Arial" w:hAnsi="Arial"/>
        </w:rPr>
      </w:pPr>
    </w:p>
    <w:p w14:paraId="714241E1" w14:textId="77777777" w:rsidR="00D50827" w:rsidRPr="0067056F" w:rsidRDefault="00D50827" w:rsidP="00D50827">
      <w:pPr>
        <w:spacing w:line="360" w:lineRule="auto"/>
        <w:rPr>
          <w:rFonts w:ascii="Arial" w:hAnsi="Arial"/>
          <w:b/>
        </w:rPr>
      </w:pPr>
      <w:r w:rsidRPr="0067056F">
        <w:rPr>
          <w:rFonts w:ascii="Arial" w:hAnsi="Arial"/>
          <w:b/>
        </w:rPr>
        <w:t>BETWEEN</w:t>
      </w:r>
    </w:p>
    <w:p w14:paraId="15E64462" w14:textId="77777777" w:rsidR="00D50827" w:rsidRPr="0067056F" w:rsidRDefault="00D50827" w:rsidP="00D50827">
      <w:pPr>
        <w:spacing w:line="360" w:lineRule="auto"/>
        <w:rPr>
          <w:rFonts w:ascii="Arial" w:hAnsi="Arial"/>
        </w:rPr>
      </w:pPr>
    </w:p>
    <w:p w14:paraId="3DDA2FF4" w14:textId="38697B3B" w:rsidR="00D50827" w:rsidRPr="0067056F" w:rsidRDefault="0E2E6AD2" w:rsidP="00D50827">
      <w:pPr>
        <w:spacing w:line="360" w:lineRule="auto"/>
        <w:ind w:left="720" w:hanging="720"/>
        <w:jc w:val="both"/>
        <w:rPr>
          <w:rFonts w:ascii="Arial" w:hAnsi="Arial"/>
        </w:rPr>
      </w:pPr>
      <w:r w:rsidRPr="4CE8BE58">
        <w:rPr>
          <w:rFonts w:ascii="Arial" w:hAnsi="Arial"/>
        </w:rPr>
        <w:t>(1)</w:t>
      </w:r>
      <w:r w:rsidR="00D50827">
        <w:tab/>
      </w:r>
      <w:r w:rsidR="53DADCB7" w:rsidRPr="00E52CD0">
        <w:rPr>
          <w:rFonts w:ascii="Arial" w:hAnsi="Arial" w:cs="Arial"/>
          <w:b/>
          <w:bCs/>
          <w:lang w:eastAsia="en-GB"/>
        </w:rPr>
        <w:t>The</w:t>
      </w:r>
      <w:r w:rsidR="0419EBE7" w:rsidRPr="00E52CD0">
        <w:rPr>
          <w:rFonts w:ascii="Arial" w:hAnsi="Arial" w:cs="Arial"/>
          <w:b/>
          <w:bCs/>
          <w:lang w:eastAsia="en-GB"/>
        </w:rPr>
        <w:t xml:space="preserve"> </w:t>
      </w:r>
      <w:r w:rsidR="006F2305">
        <w:rPr>
          <w:rFonts w:ascii="Arial" w:hAnsi="Arial" w:cs="Arial"/>
          <w:lang w:eastAsia="en-GB"/>
        </w:rPr>
        <w:t>C</w:t>
      </w:r>
      <w:r w:rsidR="0419EBE7" w:rsidRPr="00E52CD0">
        <w:rPr>
          <w:rFonts w:ascii="Arial" w:hAnsi="Arial" w:cs="Arial"/>
          <w:lang w:eastAsia="en-GB"/>
        </w:rPr>
        <w:t>ompany registered in England with number 11014226 (</w:t>
      </w:r>
      <w:r w:rsidR="0419EBE7" w:rsidRPr="00E52CD0">
        <w:rPr>
          <w:rFonts w:ascii="Arial" w:hAnsi="Arial" w:cs="Arial"/>
          <w:b/>
          <w:bCs/>
          <w:lang w:eastAsia="en-GB"/>
        </w:rPr>
        <w:t>“The Company”)</w:t>
      </w:r>
      <w:r w:rsidR="0419EBE7" w:rsidRPr="00E52CD0">
        <w:rPr>
          <w:rFonts w:ascii="Arial" w:hAnsi="Arial" w:cs="Arial"/>
          <w:lang w:eastAsia="en-GB"/>
        </w:rPr>
        <w:t>,</w:t>
      </w:r>
      <w:r w:rsidR="0419EBE7" w:rsidRPr="4CE8BE58">
        <w:rPr>
          <w:rFonts w:ascii="Arial" w:hAnsi="Arial"/>
          <w:b/>
          <w:bCs/>
        </w:rPr>
        <w:t xml:space="preserve"> </w:t>
      </w:r>
      <w:r w:rsidRPr="4CE8BE58">
        <w:rPr>
          <w:rFonts w:ascii="Arial" w:hAnsi="Arial"/>
        </w:rPr>
        <w:t>, which expression shall include its successors and/or permitted assigns); and</w:t>
      </w:r>
    </w:p>
    <w:p w14:paraId="766E8100" w14:textId="77777777" w:rsidR="00D50827" w:rsidRPr="0067056F" w:rsidRDefault="00D50827" w:rsidP="00D50827">
      <w:pPr>
        <w:spacing w:line="360" w:lineRule="auto"/>
        <w:rPr>
          <w:rFonts w:ascii="Arial" w:hAnsi="Arial"/>
        </w:rPr>
      </w:pPr>
    </w:p>
    <w:p w14:paraId="0857C348" w14:textId="77777777" w:rsidR="00D50827" w:rsidRPr="0067056F" w:rsidRDefault="00D50827" w:rsidP="00D50827">
      <w:pPr>
        <w:spacing w:line="360" w:lineRule="auto"/>
        <w:ind w:left="720" w:hanging="720"/>
        <w:jc w:val="both"/>
        <w:rPr>
          <w:rFonts w:ascii="Arial" w:hAnsi="Arial"/>
          <w:b/>
        </w:rPr>
      </w:pPr>
      <w:r w:rsidRPr="0067056F">
        <w:rPr>
          <w:rFonts w:ascii="Arial" w:hAnsi="Arial"/>
        </w:rPr>
        <w:t>(2)</w:t>
      </w:r>
      <w:r w:rsidRPr="0067056F">
        <w:rPr>
          <w:rFonts w:ascii="Arial" w:hAnsi="Arial"/>
        </w:rPr>
        <w:tab/>
      </w:r>
      <w:r w:rsidRPr="0067056F">
        <w:rPr>
          <w:rFonts w:ascii="Arial" w:hAnsi="Arial" w:cs="Arial"/>
          <w:b/>
        </w:rPr>
        <w:t xml:space="preserve">[ ] PLC </w:t>
      </w:r>
      <w:r w:rsidRPr="0067056F">
        <w:rPr>
          <w:rFonts w:ascii="Arial" w:hAnsi="Arial" w:cs="Arial"/>
        </w:rPr>
        <w:t>a company registered in [ ] with number [ ] whose registered office is at [ ] (“</w:t>
      </w:r>
      <w:r w:rsidRPr="0067056F">
        <w:rPr>
          <w:rFonts w:ascii="Arial" w:hAnsi="Arial" w:cs="Arial"/>
          <w:b/>
        </w:rPr>
        <w:t>User</w:t>
      </w:r>
      <w:r w:rsidRPr="0067056F">
        <w:rPr>
          <w:rFonts w:ascii="Arial" w:hAnsi="Arial" w:cs="Arial"/>
        </w:rPr>
        <w:t>”, which expression shall include its successors and/or permitted assigns).</w:t>
      </w:r>
      <w:r w:rsidRPr="0067056F">
        <w:rPr>
          <w:rFonts w:ascii="Arial" w:hAnsi="Arial"/>
        </w:rPr>
        <w:t xml:space="preserve"> </w:t>
      </w:r>
    </w:p>
    <w:p w14:paraId="29EB5263" w14:textId="77777777" w:rsidR="00D50827" w:rsidRPr="0067056F" w:rsidRDefault="00D50827" w:rsidP="00D50827">
      <w:pPr>
        <w:spacing w:line="360" w:lineRule="auto"/>
        <w:rPr>
          <w:rFonts w:ascii="Arial" w:hAnsi="Arial"/>
        </w:rPr>
      </w:pPr>
    </w:p>
    <w:p w14:paraId="43C46067" w14:textId="77777777" w:rsidR="00D50827" w:rsidRPr="0067056F" w:rsidRDefault="00D50827" w:rsidP="00D50827">
      <w:pPr>
        <w:spacing w:line="360" w:lineRule="auto"/>
        <w:rPr>
          <w:rFonts w:ascii="Arial" w:hAnsi="Arial"/>
          <w:b/>
        </w:rPr>
      </w:pPr>
      <w:r w:rsidRPr="0067056F">
        <w:rPr>
          <w:rFonts w:ascii="Arial" w:hAnsi="Arial"/>
          <w:b/>
        </w:rPr>
        <w:t>WHEREAS</w:t>
      </w:r>
    </w:p>
    <w:p w14:paraId="5FB33159" w14:textId="77777777" w:rsidR="00D50827" w:rsidRPr="0067056F" w:rsidRDefault="00D50827" w:rsidP="00D50827">
      <w:pPr>
        <w:spacing w:line="360" w:lineRule="auto"/>
        <w:rPr>
          <w:rFonts w:ascii="Arial" w:hAnsi="Arial"/>
        </w:rPr>
      </w:pPr>
    </w:p>
    <w:p w14:paraId="78790CAE" w14:textId="41A94AB2" w:rsidR="00D50827" w:rsidRPr="0067056F" w:rsidRDefault="00D50827" w:rsidP="00D50827">
      <w:pPr>
        <w:spacing w:line="360" w:lineRule="auto"/>
        <w:ind w:left="720" w:hanging="720"/>
        <w:jc w:val="both"/>
        <w:rPr>
          <w:rFonts w:ascii="Arial" w:hAnsi="Arial"/>
        </w:rPr>
      </w:pPr>
      <w:r w:rsidRPr="0067056F">
        <w:rPr>
          <w:rFonts w:ascii="Arial" w:hAnsi="Arial"/>
        </w:rPr>
        <w:t>(A)</w:t>
      </w:r>
      <w:r w:rsidRPr="0067056F">
        <w:rPr>
          <w:rFonts w:ascii="Arial" w:hAnsi="Arial"/>
        </w:rPr>
        <w:tab/>
        <w:t xml:space="preserve">Pursuant to the </w:t>
      </w:r>
      <w:r w:rsidR="00FF5FD6">
        <w:rPr>
          <w:rFonts w:ascii="Arial" w:hAnsi="Arial"/>
          <w:b/>
        </w:rPr>
        <w:t>ESO</w:t>
      </w:r>
      <w:r w:rsidR="00FF5FD6" w:rsidRPr="0067056F">
        <w:rPr>
          <w:rFonts w:ascii="Arial" w:hAnsi="Arial"/>
          <w:b/>
        </w:rPr>
        <w:t xml:space="preserve"> </w:t>
      </w:r>
      <w:r w:rsidRPr="0067056F">
        <w:rPr>
          <w:rFonts w:ascii="Arial" w:hAnsi="Arial"/>
          <w:b/>
        </w:rPr>
        <w:t>Licence</w:t>
      </w:r>
      <w:r w:rsidRPr="0067056F">
        <w:rPr>
          <w:rFonts w:ascii="Arial" w:hAnsi="Arial"/>
        </w:rPr>
        <w:t xml:space="preserve">, </w:t>
      </w:r>
      <w:r w:rsidRPr="0067056F">
        <w:rPr>
          <w:rFonts w:ascii="Arial" w:hAnsi="Arial"/>
          <w:b/>
        </w:rPr>
        <w:t>The Company</w:t>
      </w:r>
      <w:r w:rsidRPr="0067056F">
        <w:rPr>
          <w:rFonts w:ascii="Arial" w:hAnsi="Arial"/>
        </w:rPr>
        <w:t xml:space="preserve"> has prepared a </w:t>
      </w:r>
      <w:r w:rsidRPr="0067056F">
        <w:rPr>
          <w:rFonts w:ascii="Arial" w:hAnsi="Arial"/>
          <w:b/>
        </w:rPr>
        <w:t>Connection and Use of System Code</w:t>
      </w:r>
      <w:r w:rsidRPr="0067056F">
        <w:rPr>
          <w:rFonts w:ascii="Arial" w:hAnsi="Arial"/>
        </w:rPr>
        <w:t xml:space="preserve"> ("</w:t>
      </w:r>
      <w:r w:rsidRPr="0067056F">
        <w:rPr>
          <w:rFonts w:ascii="Arial" w:hAnsi="Arial"/>
          <w:b/>
        </w:rPr>
        <w:t>CUSC</w:t>
      </w:r>
      <w:r w:rsidRPr="0067056F">
        <w:rPr>
          <w:rFonts w:ascii="Arial" w:hAnsi="Arial"/>
        </w:rPr>
        <w:t xml:space="preserve">") setting out the terms of the arrangements for connection to and use of the </w:t>
      </w:r>
      <w:r w:rsidRPr="0067056F">
        <w:rPr>
          <w:rFonts w:ascii="Arial" w:hAnsi="Arial"/>
          <w:b/>
        </w:rPr>
        <w:t>National Electricity Transmission System</w:t>
      </w:r>
      <w:r w:rsidRPr="0067056F">
        <w:rPr>
          <w:rFonts w:ascii="Arial" w:hAnsi="Arial"/>
        </w:rPr>
        <w:t xml:space="preserve"> and the provision of certain </w:t>
      </w:r>
      <w:r w:rsidRPr="0067056F">
        <w:rPr>
          <w:rFonts w:ascii="Arial" w:hAnsi="Arial"/>
          <w:b/>
        </w:rPr>
        <w:t>Balancing Services</w:t>
      </w:r>
      <w:r w:rsidRPr="0067056F">
        <w:rPr>
          <w:rFonts w:ascii="Arial" w:hAnsi="Arial"/>
        </w:rPr>
        <w:t xml:space="preserve">.  </w:t>
      </w:r>
    </w:p>
    <w:p w14:paraId="56E857E2" w14:textId="77777777" w:rsidR="00D50827" w:rsidRPr="0067056F" w:rsidRDefault="00D50827" w:rsidP="00D50827">
      <w:pPr>
        <w:spacing w:line="360" w:lineRule="auto"/>
        <w:ind w:left="720" w:hanging="720"/>
        <w:jc w:val="both"/>
        <w:rPr>
          <w:rFonts w:ascii="Arial" w:hAnsi="Arial"/>
        </w:rPr>
      </w:pPr>
    </w:p>
    <w:p w14:paraId="2A806FDD" w14:textId="77777777" w:rsidR="00D50827" w:rsidRPr="0067056F" w:rsidRDefault="00D50827" w:rsidP="00D50827">
      <w:pPr>
        <w:spacing w:line="360" w:lineRule="auto"/>
        <w:ind w:left="720" w:hanging="720"/>
        <w:jc w:val="both"/>
        <w:rPr>
          <w:rFonts w:ascii="Arial" w:hAnsi="Arial"/>
        </w:rPr>
      </w:pPr>
      <w:r w:rsidRPr="0067056F">
        <w:rPr>
          <w:rFonts w:ascii="Arial" w:hAnsi="Arial"/>
        </w:rPr>
        <w:t>(B)</w:t>
      </w:r>
      <w:r w:rsidRPr="0067056F">
        <w:rPr>
          <w:rFonts w:ascii="Arial" w:hAnsi="Arial"/>
        </w:rPr>
        <w:tab/>
      </w:r>
      <w:r w:rsidRPr="0067056F">
        <w:rPr>
          <w:rFonts w:ascii="Arial" w:hAnsi="Arial"/>
          <w:b/>
        </w:rPr>
        <w:t>The Company</w:t>
      </w:r>
      <w:r w:rsidRPr="0067056F">
        <w:rPr>
          <w:rFonts w:ascii="Arial" w:hAnsi="Arial"/>
        </w:rPr>
        <w:t xml:space="preserve"> and the </w:t>
      </w:r>
      <w:r w:rsidRPr="0067056F">
        <w:rPr>
          <w:rFonts w:ascii="Arial" w:hAnsi="Arial"/>
          <w:b/>
        </w:rPr>
        <w:t>User</w:t>
      </w:r>
      <w:r w:rsidRPr="0067056F">
        <w:rPr>
          <w:rFonts w:ascii="Arial" w:hAnsi="Arial"/>
        </w:rPr>
        <w:t xml:space="preserve"> are parties to the </w:t>
      </w:r>
      <w:r w:rsidRPr="0067056F">
        <w:rPr>
          <w:rFonts w:ascii="Arial" w:hAnsi="Arial"/>
          <w:b/>
        </w:rPr>
        <w:t>CUSC Framework Agreement</w:t>
      </w:r>
      <w:r w:rsidRPr="0067056F">
        <w:rPr>
          <w:rFonts w:ascii="Arial" w:hAnsi="Arial"/>
        </w:rPr>
        <w:t xml:space="preserve"> being an agreement by which the </w:t>
      </w:r>
      <w:r w:rsidRPr="0067056F">
        <w:rPr>
          <w:rFonts w:ascii="Arial" w:hAnsi="Arial"/>
          <w:b/>
        </w:rPr>
        <w:t>CUSC</w:t>
      </w:r>
      <w:r w:rsidRPr="0067056F">
        <w:rPr>
          <w:rFonts w:ascii="Arial" w:hAnsi="Arial"/>
        </w:rPr>
        <w:t xml:space="preserve"> is made contractually binding between parties.</w:t>
      </w:r>
      <w:r w:rsidRPr="0067056F">
        <w:rPr>
          <w:rFonts w:ascii="Arial" w:hAnsi="Arial"/>
        </w:rPr>
        <w:br/>
      </w:r>
    </w:p>
    <w:p w14:paraId="1C50474E" w14:textId="77777777" w:rsidR="00D50827" w:rsidRPr="0067056F" w:rsidRDefault="00D50827" w:rsidP="00D50827">
      <w:pPr>
        <w:spacing w:line="360" w:lineRule="auto"/>
        <w:ind w:left="720" w:hanging="720"/>
        <w:jc w:val="both"/>
        <w:rPr>
          <w:rFonts w:ascii="Arial" w:hAnsi="Arial"/>
        </w:rPr>
      </w:pPr>
      <w:r w:rsidRPr="0067056F">
        <w:rPr>
          <w:rFonts w:ascii="Arial" w:hAnsi="Arial"/>
        </w:rPr>
        <w:t>(C)</w:t>
      </w:r>
      <w:r w:rsidRPr="0067056F">
        <w:rPr>
          <w:rFonts w:ascii="Arial" w:hAnsi="Arial"/>
        </w:rPr>
        <w:tab/>
        <w:t xml:space="preserve">In accordance with the </w:t>
      </w:r>
      <w:r w:rsidRPr="0067056F">
        <w:rPr>
          <w:rFonts w:ascii="Arial" w:hAnsi="Arial"/>
          <w:b/>
        </w:rPr>
        <w:t>CUSC The Company</w:t>
      </w:r>
      <w:r w:rsidRPr="0067056F">
        <w:rPr>
          <w:rFonts w:ascii="Arial" w:hAnsi="Arial"/>
        </w:rPr>
        <w:t xml:space="preserve"> and the </w:t>
      </w:r>
      <w:r w:rsidRPr="0067056F">
        <w:rPr>
          <w:rFonts w:ascii="Arial" w:hAnsi="Arial"/>
          <w:b/>
        </w:rPr>
        <w:t>User</w:t>
      </w:r>
      <w:r w:rsidRPr="0067056F">
        <w:rPr>
          <w:rFonts w:ascii="Arial" w:hAnsi="Arial"/>
        </w:rPr>
        <w:t xml:space="preserve"> entered into a </w:t>
      </w:r>
      <w:r w:rsidRPr="0067056F">
        <w:rPr>
          <w:rFonts w:ascii="Arial" w:hAnsi="Arial"/>
          <w:b/>
        </w:rPr>
        <w:t>Bilateral Connection Agreement</w:t>
      </w:r>
      <w:r w:rsidRPr="0067056F">
        <w:rPr>
          <w:rFonts w:ascii="Arial" w:hAnsi="Arial"/>
        </w:rPr>
        <w:t xml:space="preserve"> (the "</w:t>
      </w:r>
      <w:r w:rsidRPr="0067056F">
        <w:rPr>
          <w:rFonts w:ascii="Arial" w:hAnsi="Arial"/>
          <w:b/>
        </w:rPr>
        <w:t>Bilateral Connection Agreement</w:t>
      </w:r>
      <w:r w:rsidRPr="0067056F">
        <w:rPr>
          <w:rFonts w:ascii="Arial" w:hAnsi="Arial"/>
        </w:rPr>
        <w:t xml:space="preserve">”) reference no </w:t>
      </w:r>
      <w:r w:rsidRPr="0067056F">
        <w:rPr>
          <w:rFonts w:ascii="Arial" w:hAnsi="Arial" w:cs="Arial"/>
          <w:b/>
          <w:lang w:eastAsia="en-GB"/>
        </w:rPr>
        <w:t>[ ]</w:t>
      </w:r>
      <w:r w:rsidRPr="0067056F">
        <w:rPr>
          <w:rFonts w:ascii="Arial" w:hAnsi="Arial"/>
        </w:rPr>
        <w:t xml:space="preserve"> brought into effect on the [ ] in respect of its connection to the </w:t>
      </w:r>
      <w:r w:rsidRPr="0067056F">
        <w:rPr>
          <w:rFonts w:ascii="Arial" w:hAnsi="Arial"/>
          <w:b/>
        </w:rPr>
        <w:t>National Electricity Transmission System</w:t>
      </w:r>
      <w:r w:rsidRPr="0067056F">
        <w:rPr>
          <w:rFonts w:ascii="Arial" w:hAnsi="Arial"/>
        </w:rPr>
        <w:t>.</w:t>
      </w:r>
    </w:p>
    <w:p w14:paraId="4ECC42E4" w14:textId="77777777" w:rsidR="00D50827" w:rsidRPr="0067056F" w:rsidRDefault="00D50827" w:rsidP="00D50827">
      <w:pPr>
        <w:spacing w:line="360" w:lineRule="auto"/>
        <w:ind w:left="720" w:hanging="720"/>
        <w:jc w:val="both"/>
        <w:rPr>
          <w:rFonts w:ascii="Arial" w:hAnsi="Arial"/>
        </w:rPr>
      </w:pPr>
    </w:p>
    <w:p w14:paraId="0D2F1094" w14:textId="77777777" w:rsidR="00D50827" w:rsidRPr="0067056F" w:rsidRDefault="00D50827" w:rsidP="00D50827">
      <w:pPr>
        <w:spacing w:line="360" w:lineRule="auto"/>
        <w:ind w:left="720" w:hanging="720"/>
        <w:jc w:val="both"/>
        <w:rPr>
          <w:rFonts w:ascii="Arial" w:hAnsi="Arial"/>
        </w:rPr>
      </w:pPr>
      <w:r w:rsidRPr="0067056F">
        <w:rPr>
          <w:rFonts w:ascii="Arial" w:hAnsi="Arial"/>
        </w:rPr>
        <w:t>(D)</w:t>
      </w:r>
      <w:r w:rsidRPr="0067056F">
        <w:rPr>
          <w:rFonts w:ascii="Arial" w:hAnsi="Arial"/>
        </w:rPr>
        <w:tab/>
        <w:t xml:space="preserve">in accordance with </w:t>
      </w:r>
      <w:r w:rsidRPr="0067056F">
        <w:rPr>
          <w:rFonts w:ascii="Arial" w:hAnsi="Arial"/>
          <w:b/>
        </w:rPr>
        <w:t>CUSC</w:t>
      </w:r>
      <w:r w:rsidRPr="0067056F">
        <w:rPr>
          <w:rFonts w:ascii="Arial" w:hAnsi="Arial"/>
        </w:rPr>
        <w:t xml:space="preserve"> Paragraph 6.5.1 (Evaluation of Transmission Impact) the </w:t>
      </w:r>
      <w:r w:rsidRPr="0067056F">
        <w:rPr>
          <w:rFonts w:ascii="Arial" w:hAnsi="Arial"/>
          <w:b/>
        </w:rPr>
        <w:t>User</w:t>
      </w:r>
      <w:r w:rsidRPr="0067056F">
        <w:rPr>
          <w:rFonts w:ascii="Arial" w:hAnsi="Arial"/>
        </w:rPr>
        <w:t xml:space="preserve"> has notified </w:t>
      </w:r>
      <w:r w:rsidRPr="0067056F">
        <w:rPr>
          <w:rFonts w:ascii="Arial" w:hAnsi="Arial"/>
          <w:b/>
        </w:rPr>
        <w:t>The Company</w:t>
      </w:r>
      <w:r w:rsidRPr="0067056F">
        <w:rPr>
          <w:rFonts w:ascii="Arial" w:hAnsi="Arial"/>
        </w:rPr>
        <w:t xml:space="preserve"> of the </w:t>
      </w:r>
      <w:r w:rsidRPr="0067056F">
        <w:rPr>
          <w:rFonts w:ascii="Arial" w:hAnsi="Arial"/>
          <w:b/>
        </w:rPr>
        <w:t>Relevant Embedded Power</w:t>
      </w:r>
      <w:r w:rsidRPr="0067056F">
        <w:rPr>
          <w:rFonts w:ascii="Arial" w:hAnsi="Arial"/>
        </w:rPr>
        <w:t xml:space="preserve"> </w:t>
      </w:r>
      <w:r w:rsidRPr="0067056F">
        <w:rPr>
          <w:rFonts w:ascii="Arial" w:hAnsi="Arial"/>
          <w:b/>
        </w:rPr>
        <w:t>Stations</w:t>
      </w:r>
      <w:r w:rsidRPr="0067056F">
        <w:rPr>
          <w:rFonts w:ascii="Arial" w:hAnsi="Arial"/>
        </w:rPr>
        <w:t xml:space="preserve"> (as defined below) which are intending to connect to its </w:t>
      </w:r>
      <w:r w:rsidRPr="0067056F">
        <w:rPr>
          <w:rFonts w:ascii="Arial" w:hAnsi="Arial"/>
          <w:b/>
        </w:rPr>
        <w:t>Distribution System</w:t>
      </w:r>
      <w:r w:rsidRPr="0067056F">
        <w:rPr>
          <w:rFonts w:ascii="Arial" w:hAnsi="Arial"/>
        </w:rPr>
        <w:t xml:space="preserve">. </w:t>
      </w:r>
    </w:p>
    <w:p w14:paraId="619BB8E2" w14:textId="77777777" w:rsidR="00D50827" w:rsidRPr="0067056F" w:rsidRDefault="00D50827" w:rsidP="00D50827">
      <w:pPr>
        <w:spacing w:line="360" w:lineRule="auto"/>
        <w:ind w:left="720" w:hanging="720"/>
        <w:jc w:val="both"/>
        <w:rPr>
          <w:rFonts w:ascii="Arial" w:hAnsi="Arial"/>
        </w:rPr>
      </w:pPr>
    </w:p>
    <w:p w14:paraId="2E109C01" w14:textId="77777777" w:rsidR="00D50827" w:rsidRPr="0067056F" w:rsidRDefault="00D50827" w:rsidP="00D50827">
      <w:pPr>
        <w:spacing w:line="360" w:lineRule="auto"/>
        <w:ind w:left="720" w:hanging="720"/>
        <w:jc w:val="both"/>
        <w:rPr>
          <w:rFonts w:ascii="Arial" w:hAnsi="Arial"/>
        </w:rPr>
      </w:pPr>
      <w:r w:rsidRPr="0067056F">
        <w:rPr>
          <w:rFonts w:ascii="Arial" w:hAnsi="Arial"/>
        </w:rPr>
        <w:t>(E)</w:t>
      </w:r>
      <w:r w:rsidRPr="0067056F">
        <w:rPr>
          <w:rFonts w:ascii="Arial" w:hAnsi="Arial"/>
        </w:rPr>
        <w:tab/>
      </w:r>
      <w:r w:rsidRPr="0067056F">
        <w:rPr>
          <w:rFonts w:ascii="Arial" w:hAnsi="Arial" w:cs="Arial"/>
          <w:w w:val="108"/>
        </w:rPr>
        <w:t xml:space="preserve">Recognising the volume and volatility of requests for connection to the </w:t>
      </w:r>
      <w:r w:rsidRPr="0067056F">
        <w:rPr>
          <w:rFonts w:ascii="Arial" w:hAnsi="Arial" w:cs="Arial"/>
          <w:b/>
          <w:w w:val="108"/>
        </w:rPr>
        <w:t>Distribution System</w:t>
      </w:r>
      <w:r w:rsidRPr="0067056F">
        <w:rPr>
          <w:rFonts w:ascii="Arial" w:hAnsi="Arial" w:cs="Arial"/>
          <w:w w:val="108"/>
        </w:rPr>
        <w:t xml:space="preserve"> and the resulting need for </w:t>
      </w:r>
      <w:r w:rsidRPr="0067056F">
        <w:rPr>
          <w:rFonts w:ascii="Arial" w:hAnsi="Arial" w:cs="Arial"/>
          <w:b/>
          <w:w w:val="108"/>
        </w:rPr>
        <w:t>The Company</w:t>
      </w:r>
      <w:r w:rsidRPr="0067056F">
        <w:rPr>
          <w:rFonts w:ascii="Arial" w:hAnsi="Arial" w:cs="Arial"/>
          <w:w w:val="108"/>
        </w:rPr>
        <w:t xml:space="preserve"> to consider the effect of this on the </w:t>
      </w:r>
      <w:r w:rsidRPr="0067056F">
        <w:rPr>
          <w:rFonts w:ascii="Arial" w:hAnsi="Arial" w:cs="Arial"/>
          <w:b/>
          <w:w w:val="108"/>
        </w:rPr>
        <w:t>National Electricity Transmission System</w:t>
      </w:r>
      <w:r w:rsidRPr="0067056F">
        <w:rPr>
          <w:rFonts w:ascii="Arial" w:hAnsi="Arial" w:cs="Arial"/>
          <w:w w:val="108"/>
        </w:rPr>
        <w:t xml:space="preserve">, </w:t>
      </w:r>
      <w:r w:rsidRPr="0067056F">
        <w:rPr>
          <w:rFonts w:ascii="Arial" w:hAnsi="Arial" w:cs="Arial"/>
          <w:b/>
          <w:w w:val="108"/>
        </w:rPr>
        <w:t>The Company</w:t>
      </w:r>
      <w:r w:rsidRPr="0067056F">
        <w:rPr>
          <w:rFonts w:ascii="Arial" w:hAnsi="Arial" w:cs="Arial"/>
          <w:w w:val="108"/>
        </w:rPr>
        <w:t xml:space="preserve"> and the </w:t>
      </w:r>
      <w:r w:rsidRPr="0067056F">
        <w:rPr>
          <w:rFonts w:ascii="Arial" w:hAnsi="Arial" w:cs="Arial"/>
          <w:b/>
          <w:w w:val="108"/>
        </w:rPr>
        <w:t>User</w:t>
      </w:r>
      <w:r w:rsidRPr="0067056F">
        <w:rPr>
          <w:rFonts w:ascii="Arial" w:hAnsi="Arial" w:cs="Arial"/>
          <w:w w:val="108"/>
        </w:rPr>
        <w:t xml:space="preserve"> have agreed a process to better manage this as between themselves (the “</w:t>
      </w:r>
      <w:r w:rsidRPr="0067056F">
        <w:rPr>
          <w:rFonts w:ascii="Arial" w:hAnsi="Arial" w:cs="Arial"/>
          <w:b/>
          <w:w w:val="108"/>
        </w:rPr>
        <w:t>Transmission Impact Assessment Process</w:t>
      </w:r>
      <w:r w:rsidRPr="0067056F">
        <w:rPr>
          <w:rFonts w:ascii="Arial" w:hAnsi="Arial" w:cs="Arial"/>
          <w:w w:val="108"/>
        </w:rPr>
        <w:t>”).</w:t>
      </w:r>
    </w:p>
    <w:p w14:paraId="4E3DAD67" w14:textId="77777777" w:rsidR="00D50827" w:rsidRPr="0067056F" w:rsidRDefault="00D50827" w:rsidP="00D50827">
      <w:pPr>
        <w:spacing w:line="360" w:lineRule="auto"/>
        <w:ind w:left="720" w:hanging="720"/>
        <w:jc w:val="both"/>
        <w:rPr>
          <w:rFonts w:ascii="Arial" w:hAnsi="Arial"/>
        </w:rPr>
      </w:pPr>
    </w:p>
    <w:p w14:paraId="2F32167F" w14:textId="3B4F5C0B" w:rsidR="00D50827" w:rsidRPr="0067056F" w:rsidRDefault="00D50827" w:rsidP="63A1F05E">
      <w:pPr>
        <w:spacing w:line="360" w:lineRule="auto"/>
        <w:ind w:left="720" w:hanging="720"/>
        <w:jc w:val="both"/>
        <w:rPr>
          <w:rFonts w:ascii="Arial" w:hAnsi="Arial" w:cs="Arial"/>
          <w:b/>
          <w:bCs/>
          <w:w w:val="108"/>
        </w:rPr>
      </w:pPr>
      <w:r w:rsidRPr="0067056F">
        <w:rPr>
          <w:rFonts w:ascii="Arial" w:hAnsi="Arial"/>
        </w:rPr>
        <w:t>(F)</w:t>
      </w:r>
      <w:r w:rsidRPr="0067056F">
        <w:rPr>
          <w:rFonts w:ascii="Arial" w:hAnsi="Arial"/>
        </w:rPr>
        <w:tab/>
      </w:r>
      <w:r w:rsidRPr="0067056F">
        <w:rPr>
          <w:rFonts w:ascii="Arial" w:hAnsi="Arial" w:cs="Arial"/>
          <w:w w:val="108"/>
        </w:rPr>
        <w:t xml:space="preserve">This  </w:t>
      </w:r>
      <w:r w:rsidRPr="63A1F05E">
        <w:rPr>
          <w:rFonts w:ascii="Arial" w:hAnsi="Arial" w:cs="Arial"/>
          <w:b/>
          <w:bCs/>
          <w:w w:val="108"/>
        </w:rPr>
        <w:t>Transmission Impact Assessment Process</w:t>
      </w:r>
      <w:r w:rsidRPr="0067056F">
        <w:rPr>
          <w:rFonts w:ascii="Arial" w:hAnsi="Arial" w:cs="Arial"/>
          <w:w w:val="108"/>
        </w:rPr>
        <w:t xml:space="preserve"> is used by </w:t>
      </w:r>
      <w:r w:rsidRPr="63A1F05E">
        <w:rPr>
          <w:rFonts w:ascii="Arial" w:hAnsi="Arial" w:cs="Arial"/>
          <w:b/>
          <w:bCs/>
          <w:w w:val="108"/>
        </w:rPr>
        <w:t xml:space="preserve">The Company </w:t>
      </w:r>
      <w:r w:rsidRPr="0067056F">
        <w:rPr>
          <w:rFonts w:ascii="Arial" w:hAnsi="Arial" w:cs="Arial"/>
          <w:w w:val="108"/>
        </w:rPr>
        <w:t xml:space="preserve">to identify </w:t>
      </w:r>
      <w:del w:id="0" w:author="Angela Quinn (NESO)" w:date="2024-10-28T01:02:00Z">
        <w:r w:rsidRPr="6AFBC584" w:rsidDel="00D50827">
          <w:rPr>
            <w:rFonts w:ascii="Arial" w:hAnsi="Arial" w:cs="Arial"/>
          </w:rPr>
          <w:delText xml:space="preserve">(by reference to the concept of a </w:delText>
        </w:r>
        <w:r w:rsidRPr="6AFBC584" w:rsidDel="00D50827">
          <w:rPr>
            <w:rFonts w:ascii="Arial" w:hAnsi="Arial" w:cs="Arial"/>
            <w:b/>
            <w:bCs/>
          </w:rPr>
          <w:delText>Planning Limit</w:delText>
        </w:r>
      </w:del>
      <w:del w:id="1" w:author="Angela Quinn (NESO)" w:date="2024-10-18T12:49:00Z">
        <w:r w:rsidRPr="6AFBC584" w:rsidDel="00D50827">
          <w:rPr>
            <w:rFonts w:ascii="Arial" w:hAnsi="Arial" w:cs="Arial"/>
            <w:b/>
            <w:bCs/>
          </w:rPr>
          <w:delText xml:space="preserve"> </w:delText>
        </w:r>
      </w:del>
      <w:del w:id="2" w:author="Angela Quinn (NESO)" w:date="2024-10-28T01:02:00Z">
        <w:r w:rsidRPr="6AFBC584" w:rsidDel="00D50827">
          <w:rPr>
            <w:rFonts w:ascii="Arial" w:hAnsi="Arial" w:cs="Arial"/>
          </w:rPr>
          <w:delText>and a</w:delText>
        </w:r>
      </w:del>
      <w:del w:id="3" w:author="Angela Quinn (NESO)" w:date="2024-10-18T12:49:00Z">
        <w:r w:rsidRPr="6AFBC584" w:rsidDel="00D50827">
          <w:rPr>
            <w:rFonts w:ascii="Arial" w:hAnsi="Arial" w:cs="Arial"/>
            <w:b/>
            <w:bCs/>
          </w:rPr>
          <w:delText xml:space="preserve"> Materiality Trigger</w:delText>
        </w:r>
      </w:del>
      <w:del w:id="4" w:author="Angela Quinn (NESO)" w:date="2024-10-28T01:02:00Z">
        <w:r w:rsidRPr="6AFBC584" w:rsidDel="00D50827">
          <w:rPr>
            <w:rFonts w:ascii="Arial" w:hAnsi="Arial" w:cs="Arial"/>
          </w:rPr>
          <w:delText>)</w:delText>
        </w:r>
      </w:del>
      <w:del w:id="5" w:author="Lizzie Timmins (NESO)" w:date="2024-10-29T11:03:00Z">
        <w:r w:rsidRPr="0067056F" w:rsidDel="001C2197">
          <w:rPr>
            <w:rFonts w:ascii="Arial" w:hAnsi="Arial" w:cs="Arial"/>
            <w:w w:val="108"/>
          </w:rPr>
          <w:delText xml:space="preserve"> </w:delText>
        </w:r>
      </w:del>
      <w:r w:rsidRPr="0067056F">
        <w:rPr>
          <w:rFonts w:ascii="Arial" w:hAnsi="Arial" w:cs="Arial"/>
          <w:w w:val="108"/>
        </w:rPr>
        <w:t xml:space="preserve">the  </w:t>
      </w:r>
      <w:r w:rsidRPr="63A1F05E">
        <w:rPr>
          <w:rFonts w:ascii="Arial" w:hAnsi="Arial" w:cs="Arial"/>
          <w:b/>
          <w:bCs/>
          <w:w w:val="108"/>
        </w:rPr>
        <w:t>Relevant</w:t>
      </w:r>
      <w:r w:rsidRPr="0067056F">
        <w:rPr>
          <w:rFonts w:ascii="Arial" w:hAnsi="Arial" w:cs="Arial"/>
          <w:w w:val="108"/>
        </w:rPr>
        <w:t xml:space="preserve"> </w:t>
      </w:r>
      <w:r w:rsidRPr="63A1F05E">
        <w:rPr>
          <w:rFonts w:ascii="Arial" w:hAnsi="Arial" w:cs="Arial"/>
          <w:b/>
          <w:bCs/>
          <w:w w:val="108"/>
        </w:rPr>
        <w:t>Embedded Power Stations</w:t>
      </w:r>
      <w:r w:rsidRPr="0067056F">
        <w:rPr>
          <w:rFonts w:ascii="Arial" w:hAnsi="Arial" w:cs="Arial"/>
          <w:w w:val="108"/>
        </w:rPr>
        <w:t xml:space="preserve"> where the effect on the </w:t>
      </w:r>
      <w:r w:rsidRPr="63A1F05E">
        <w:rPr>
          <w:rFonts w:ascii="Arial" w:hAnsi="Arial" w:cs="Arial"/>
          <w:b/>
          <w:bCs/>
          <w:w w:val="108"/>
        </w:rPr>
        <w:t>National Electricity Transmission System</w:t>
      </w:r>
      <w:r w:rsidRPr="0067056F">
        <w:rPr>
          <w:rFonts w:ascii="Arial" w:hAnsi="Arial" w:cs="Arial"/>
          <w:w w:val="108"/>
        </w:rPr>
        <w:t xml:space="preserve"> of the </w:t>
      </w:r>
      <w:r w:rsidRPr="63A1F05E">
        <w:rPr>
          <w:rFonts w:ascii="Arial" w:hAnsi="Arial" w:cs="Arial"/>
          <w:b/>
          <w:bCs/>
          <w:w w:val="108"/>
        </w:rPr>
        <w:t>Energisation</w:t>
      </w:r>
      <w:r w:rsidRPr="0067056F">
        <w:rPr>
          <w:rFonts w:ascii="Arial" w:hAnsi="Arial" w:cs="Arial"/>
          <w:w w:val="108"/>
        </w:rPr>
        <w:t xml:space="preserve"> of such </w:t>
      </w:r>
      <w:r w:rsidRPr="63A1F05E">
        <w:rPr>
          <w:rFonts w:ascii="Arial" w:hAnsi="Arial" w:cs="Arial"/>
          <w:b/>
          <w:bCs/>
          <w:w w:val="108"/>
        </w:rPr>
        <w:t>Relevant Embedded Power Stations</w:t>
      </w:r>
      <w:r w:rsidRPr="0067056F">
        <w:rPr>
          <w:rFonts w:ascii="Arial" w:hAnsi="Arial" w:cs="Arial"/>
          <w:w w:val="108"/>
        </w:rPr>
        <w:t xml:space="preserve"> to the </w:t>
      </w:r>
      <w:r w:rsidRPr="63A1F05E">
        <w:rPr>
          <w:rFonts w:ascii="Arial" w:hAnsi="Arial" w:cs="Arial"/>
          <w:b/>
          <w:bCs/>
          <w:w w:val="108"/>
        </w:rPr>
        <w:t>Distribution System</w:t>
      </w:r>
      <w:r w:rsidRPr="0067056F">
        <w:rPr>
          <w:rFonts w:ascii="Arial" w:hAnsi="Arial" w:cs="Arial"/>
          <w:w w:val="108"/>
        </w:rPr>
        <w:t xml:space="preserve"> can be (a) accommodated subject to </w:t>
      </w:r>
      <w:r w:rsidRPr="63A1F05E">
        <w:rPr>
          <w:rFonts w:ascii="Arial" w:hAnsi="Arial" w:cs="Arial"/>
          <w:b/>
          <w:bCs/>
          <w:w w:val="108"/>
        </w:rPr>
        <w:t>Site Specific Requirements</w:t>
      </w:r>
      <w:r w:rsidRPr="0067056F">
        <w:rPr>
          <w:rFonts w:ascii="Arial" w:hAnsi="Arial" w:cs="Arial"/>
          <w:w w:val="108"/>
        </w:rPr>
        <w:t xml:space="preserve"> and/or (b)  accommodated with </w:t>
      </w:r>
      <w:r w:rsidRPr="63A1F05E">
        <w:rPr>
          <w:rFonts w:ascii="Arial" w:hAnsi="Arial" w:cs="Arial"/>
          <w:b/>
          <w:bCs/>
          <w:w w:val="108"/>
        </w:rPr>
        <w:t>Construction Works</w:t>
      </w:r>
      <w:r w:rsidRPr="0067056F">
        <w:rPr>
          <w:rFonts w:ascii="Arial" w:hAnsi="Arial" w:cs="Arial"/>
          <w:w w:val="108"/>
        </w:rPr>
        <w:t xml:space="preserve"> on the </w:t>
      </w:r>
      <w:r w:rsidRPr="63A1F05E">
        <w:rPr>
          <w:rFonts w:ascii="Arial" w:hAnsi="Arial" w:cs="Arial"/>
          <w:b/>
          <w:bCs/>
          <w:w w:val="108"/>
        </w:rPr>
        <w:t>National Electricity Transmission</w:t>
      </w:r>
      <w:r w:rsidRPr="0067056F">
        <w:rPr>
          <w:rFonts w:ascii="Arial" w:hAnsi="Arial" w:cs="Arial"/>
          <w:w w:val="108"/>
        </w:rPr>
        <w:t xml:space="preserve"> </w:t>
      </w:r>
      <w:r w:rsidRPr="63A1F05E">
        <w:rPr>
          <w:rFonts w:ascii="Arial" w:hAnsi="Arial" w:cs="Arial"/>
          <w:b/>
          <w:bCs/>
          <w:w w:val="108"/>
        </w:rPr>
        <w:t xml:space="preserve">System </w:t>
      </w:r>
      <w:r w:rsidRPr="0067056F">
        <w:rPr>
          <w:rFonts w:ascii="Arial" w:hAnsi="Arial" w:cs="Arial"/>
          <w:w w:val="108"/>
        </w:rPr>
        <w:t>but which</w:t>
      </w:r>
      <w:r w:rsidRPr="63A1F05E">
        <w:rPr>
          <w:rFonts w:ascii="Arial" w:hAnsi="Arial" w:cs="Arial"/>
          <w:b/>
          <w:bCs/>
          <w:w w:val="108"/>
        </w:rPr>
        <w:t xml:space="preserve"> </w:t>
      </w:r>
      <w:r w:rsidRPr="0067056F">
        <w:rPr>
          <w:rFonts w:ascii="Arial" w:hAnsi="Arial" w:cs="Arial"/>
          <w:w w:val="108"/>
        </w:rPr>
        <w:t>can be</w:t>
      </w:r>
      <w:r w:rsidRPr="63A1F05E">
        <w:rPr>
          <w:rFonts w:ascii="Arial" w:hAnsi="Arial" w:cs="Arial"/>
          <w:b/>
          <w:bCs/>
          <w:w w:val="108"/>
        </w:rPr>
        <w:t xml:space="preserve"> Energised </w:t>
      </w:r>
      <w:r w:rsidRPr="0067056F">
        <w:rPr>
          <w:rFonts w:ascii="Arial" w:hAnsi="Arial" w:cs="Arial"/>
          <w:w w:val="108"/>
        </w:rPr>
        <w:t>prior to completion of such works in accordance with the general principles of a</w:t>
      </w:r>
      <w:r w:rsidRPr="63A1F05E">
        <w:rPr>
          <w:rFonts w:ascii="Arial" w:hAnsi="Arial" w:cs="Arial"/>
          <w:b/>
          <w:bCs/>
          <w:w w:val="108"/>
        </w:rPr>
        <w:t xml:space="preserve"> Design Variation</w:t>
      </w:r>
      <w:r w:rsidRPr="0067056F">
        <w:rPr>
          <w:rFonts w:ascii="Arial" w:hAnsi="Arial" w:cs="Arial"/>
          <w:w w:val="108"/>
        </w:rPr>
        <w:t xml:space="preserve"> or (c) cannot be accommodated until the completion of works on the </w:t>
      </w:r>
      <w:r w:rsidRPr="63A1F05E">
        <w:rPr>
          <w:rFonts w:ascii="Arial" w:hAnsi="Arial" w:cs="Arial"/>
          <w:b/>
          <w:bCs/>
          <w:w w:val="108"/>
        </w:rPr>
        <w:t>National Electricity Transmission</w:t>
      </w:r>
      <w:r w:rsidRPr="0067056F">
        <w:rPr>
          <w:rFonts w:ascii="Arial" w:hAnsi="Arial" w:cs="Arial"/>
          <w:w w:val="108"/>
        </w:rPr>
        <w:t xml:space="preserve"> </w:t>
      </w:r>
      <w:r w:rsidRPr="63A1F05E">
        <w:rPr>
          <w:rFonts w:ascii="Arial" w:hAnsi="Arial" w:cs="Arial"/>
          <w:b/>
          <w:bCs/>
          <w:w w:val="108"/>
        </w:rPr>
        <w:t>System</w:t>
      </w:r>
      <w:r w:rsidRPr="0067056F">
        <w:rPr>
          <w:rFonts w:ascii="Arial" w:hAnsi="Arial" w:cs="Arial"/>
          <w:w w:val="108"/>
        </w:rPr>
        <w:t>.</w:t>
      </w:r>
    </w:p>
    <w:p w14:paraId="2F95C3F4" w14:textId="77777777" w:rsidR="00D50827" w:rsidRPr="0067056F" w:rsidRDefault="00D50827" w:rsidP="00D50827">
      <w:pPr>
        <w:spacing w:line="360" w:lineRule="auto"/>
        <w:ind w:left="720" w:hanging="720"/>
        <w:jc w:val="both"/>
        <w:rPr>
          <w:rFonts w:ascii="Arial" w:hAnsi="Arial"/>
        </w:rPr>
      </w:pPr>
    </w:p>
    <w:p w14:paraId="1F8B3BDD" w14:textId="77777777" w:rsidR="00D50827" w:rsidRPr="0067056F" w:rsidRDefault="00D50827" w:rsidP="00D50827">
      <w:pPr>
        <w:spacing w:line="360" w:lineRule="auto"/>
        <w:ind w:left="720" w:hanging="720"/>
        <w:jc w:val="both"/>
        <w:rPr>
          <w:rFonts w:ascii="Arial" w:hAnsi="Arial"/>
        </w:rPr>
      </w:pPr>
      <w:r w:rsidRPr="0067056F">
        <w:rPr>
          <w:rFonts w:ascii="Arial" w:hAnsi="Arial"/>
        </w:rPr>
        <w:t>(G)</w:t>
      </w:r>
      <w:r w:rsidRPr="0067056F">
        <w:rPr>
          <w:rFonts w:ascii="Arial" w:hAnsi="Arial"/>
          <w:b/>
        </w:rPr>
        <w:tab/>
        <w:t xml:space="preserve">The Company </w:t>
      </w:r>
      <w:r w:rsidRPr="0067056F">
        <w:rPr>
          <w:rFonts w:ascii="Arial" w:hAnsi="Arial"/>
        </w:rPr>
        <w:t xml:space="preserve">and the </w:t>
      </w:r>
      <w:r w:rsidRPr="0067056F">
        <w:rPr>
          <w:rFonts w:ascii="Arial" w:hAnsi="Arial"/>
          <w:b/>
        </w:rPr>
        <w:t>User</w:t>
      </w:r>
      <w:r w:rsidRPr="0067056F">
        <w:rPr>
          <w:rFonts w:ascii="Arial" w:hAnsi="Arial"/>
        </w:rPr>
        <w:t xml:space="preserve"> have now agreed to enter into this Agreement in order to amend the terms of the </w:t>
      </w:r>
      <w:r w:rsidRPr="0067056F">
        <w:rPr>
          <w:rFonts w:ascii="Arial" w:hAnsi="Arial"/>
          <w:b/>
        </w:rPr>
        <w:t xml:space="preserve">Bilateral Connection Agreement </w:t>
      </w:r>
      <w:r w:rsidRPr="0067056F">
        <w:rPr>
          <w:rFonts w:ascii="Arial" w:hAnsi="Arial" w:cs="Arial"/>
          <w:w w:val="108"/>
        </w:rPr>
        <w:t xml:space="preserve">to reflect the </w:t>
      </w:r>
      <w:r w:rsidRPr="0067056F">
        <w:rPr>
          <w:rFonts w:ascii="Arial" w:hAnsi="Arial" w:cs="Arial"/>
          <w:b/>
          <w:w w:val="108"/>
        </w:rPr>
        <w:t xml:space="preserve">Transmission Impact Assessment Process </w:t>
      </w:r>
      <w:r w:rsidRPr="0067056F">
        <w:rPr>
          <w:rFonts w:ascii="Arial" w:hAnsi="Arial" w:cs="Arial"/>
          <w:w w:val="108"/>
        </w:rPr>
        <w:t xml:space="preserve">and provide for the </w:t>
      </w:r>
      <w:r w:rsidRPr="0067056F">
        <w:rPr>
          <w:rFonts w:ascii="Arial" w:hAnsi="Arial" w:cs="Arial"/>
          <w:b/>
          <w:w w:val="108"/>
        </w:rPr>
        <w:t>Energisation</w:t>
      </w:r>
      <w:r w:rsidRPr="0067056F">
        <w:rPr>
          <w:rFonts w:ascii="Arial" w:hAnsi="Arial" w:cs="Arial"/>
          <w:w w:val="108"/>
        </w:rPr>
        <w:t xml:space="preserve"> of the </w:t>
      </w:r>
      <w:r w:rsidRPr="0067056F">
        <w:rPr>
          <w:rFonts w:ascii="Arial" w:hAnsi="Arial" w:cs="Arial"/>
          <w:b/>
          <w:w w:val="108"/>
        </w:rPr>
        <w:t>Relevant Embedded Power Stations</w:t>
      </w:r>
      <w:r w:rsidRPr="0067056F">
        <w:rPr>
          <w:rFonts w:ascii="Arial" w:hAnsi="Arial"/>
        </w:rPr>
        <w:t>.</w:t>
      </w:r>
    </w:p>
    <w:p w14:paraId="3B84470E" w14:textId="77777777" w:rsidR="00D50827" w:rsidRPr="0067056F" w:rsidRDefault="00D50827" w:rsidP="00D50827">
      <w:pPr>
        <w:spacing w:line="360" w:lineRule="auto"/>
        <w:rPr>
          <w:rFonts w:ascii="Arial" w:hAnsi="Arial"/>
        </w:rPr>
      </w:pPr>
    </w:p>
    <w:p w14:paraId="5CA6BFA6" w14:textId="77777777" w:rsidR="00D50827" w:rsidRPr="0067056F" w:rsidRDefault="00D50827" w:rsidP="00D50827">
      <w:pPr>
        <w:spacing w:line="360" w:lineRule="auto"/>
        <w:rPr>
          <w:rFonts w:ascii="Arial" w:hAnsi="Arial"/>
        </w:rPr>
      </w:pPr>
      <w:r w:rsidRPr="0067056F">
        <w:rPr>
          <w:rFonts w:ascii="Arial" w:hAnsi="Arial"/>
          <w:b/>
        </w:rPr>
        <w:t>NOW IT IS HEREBY AGREED</w:t>
      </w:r>
      <w:r w:rsidRPr="0067056F">
        <w:rPr>
          <w:rFonts w:ascii="Arial" w:hAnsi="Arial"/>
        </w:rPr>
        <w:t xml:space="preserve"> as follows:-</w:t>
      </w:r>
    </w:p>
    <w:p w14:paraId="04131BCD" w14:textId="77777777" w:rsidR="00D50827" w:rsidRPr="0067056F" w:rsidRDefault="00D50827" w:rsidP="00D50827">
      <w:pPr>
        <w:spacing w:line="360" w:lineRule="auto"/>
        <w:rPr>
          <w:rFonts w:ascii="Arial" w:hAnsi="Arial"/>
        </w:rPr>
      </w:pPr>
    </w:p>
    <w:p w14:paraId="6C1E2870" w14:textId="77777777" w:rsidR="00D50827" w:rsidRPr="0067056F" w:rsidRDefault="00D50827" w:rsidP="00D50827">
      <w:pPr>
        <w:widowControl w:val="0"/>
        <w:numPr>
          <w:ilvl w:val="0"/>
          <w:numId w:val="6"/>
        </w:numPr>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hanging="720"/>
        <w:jc w:val="both"/>
        <w:rPr>
          <w:rFonts w:ascii="Arial" w:hAnsi="Arial"/>
          <w:w w:val="108"/>
        </w:rPr>
      </w:pPr>
      <w:r w:rsidRPr="0067056F">
        <w:rPr>
          <w:rFonts w:ascii="Arial" w:hAnsi="Arial"/>
        </w:rPr>
        <w:t xml:space="preserve">Unless the subject matter or context requires or is inconsistent therewith terms and expressions defined in Section 11 of the </w:t>
      </w:r>
      <w:r w:rsidRPr="0067056F">
        <w:rPr>
          <w:rFonts w:ascii="Arial" w:hAnsi="Arial"/>
          <w:b/>
        </w:rPr>
        <w:t>CUSC</w:t>
      </w:r>
      <w:r w:rsidRPr="0067056F">
        <w:rPr>
          <w:rFonts w:ascii="Arial" w:hAnsi="Arial"/>
        </w:rPr>
        <w:t xml:space="preserve"> and in the </w:t>
      </w:r>
      <w:r w:rsidRPr="0067056F">
        <w:rPr>
          <w:rFonts w:ascii="Arial" w:hAnsi="Arial"/>
          <w:b/>
        </w:rPr>
        <w:t xml:space="preserve">Bilateral Connection Agreement </w:t>
      </w:r>
      <w:r w:rsidRPr="0067056F">
        <w:rPr>
          <w:rFonts w:ascii="Arial" w:hAnsi="Arial" w:cs="Arial"/>
          <w:w w:val="108"/>
        </w:rPr>
        <w:t xml:space="preserve">have the same meanings, </w:t>
      </w:r>
      <w:proofErr w:type="gramStart"/>
      <w:r w:rsidRPr="0067056F">
        <w:rPr>
          <w:rFonts w:ascii="Arial" w:hAnsi="Arial" w:cs="Arial"/>
          <w:w w:val="108"/>
        </w:rPr>
        <w:t>interpretations</w:t>
      </w:r>
      <w:proofErr w:type="gramEnd"/>
      <w:r w:rsidRPr="0067056F">
        <w:rPr>
          <w:rFonts w:ascii="Arial" w:hAnsi="Arial" w:cs="Arial"/>
          <w:w w:val="108"/>
        </w:rPr>
        <w:t xml:space="preserve"> or constructions in this Agreement.</w:t>
      </w:r>
    </w:p>
    <w:p w14:paraId="5C024DE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20"/>
        <w:jc w:val="both"/>
        <w:rPr>
          <w:rFonts w:ascii="Arial" w:hAnsi="Arial"/>
          <w:w w:val="108"/>
        </w:rPr>
      </w:pPr>
    </w:p>
    <w:p w14:paraId="5F7311BF" w14:textId="77777777" w:rsidR="00D50827" w:rsidRPr="0067056F" w:rsidRDefault="00D50827" w:rsidP="00D50827">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hanging="709"/>
        <w:jc w:val="both"/>
        <w:rPr>
          <w:rFonts w:ascii="Arial" w:hAnsi="Arial"/>
          <w:w w:val="108"/>
        </w:rPr>
      </w:pPr>
      <w:r w:rsidRPr="0067056F">
        <w:rPr>
          <w:rFonts w:ascii="Arial" w:hAnsi="Arial"/>
          <w:b/>
        </w:rPr>
        <w:t>2</w:t>
      </w:r>
      <w:r w:rsidRPr="0067056F">
        <w:rPr>
          <w:rFonts w:ascii="Arial" w:hAnsi="Arial"/>
        </w:rPr>
        <w:tab/>
      </w:r>
      <w:r w:rsidRPr="0067056F">
        <w:rPr>
          <w:rFonts w:ascii="Arial" w:hAnsi="Arial"/>
          <w:w w:val="108"/>
        </w:rPr>
        <w:t xml:space="preserve">The </w:t>
      </w:r>
      <w:r w:rsidRPr="0067056F">
        <w:rPr>
          <w:rFonts w:ascii="Arial" w:hAnsi="Arial"/>
          <w:b/>
          <w:w w:val="108"/>
        </w:rPr>
        <w:t>Bilateral Connection Agreement</w:t>
      </w:r>
      <w:r w:rsidRPr="0067056F">
        <w:rPr>
          <w:rFonts w:ascii="Arial" w:hAnsi="Arial"/>
          <w:w w:val="108"/>
        </w:rPr>
        <w:t xml:space="preserve"> shall be varied with effect from the</w:t>
      </w:r>
      <w:r w:rsidRPr="0067056F">
        <w:rPr>
          <w:rFonts w:ascii="Arial" w:hAnsi="Arial"/>
          <w:b/>
          <w:w w:val="108"/>
        </w:rPr>
        <w:t xml:space="preserve"> </w:t>
      </w:r>
      <w:r w:rsidRPr="0067056F">
        <w:rPr>
          <w:rFonts w:ascii="Arial" w:hAnsi="Arial"/>
          <w:w w:val="108"/>
        </w:rPr>
        <w:t>date hereof as follows:-</w:t>
      </w:r>
    </w:p>
    <w:p w14:paraId="5C7CB822"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9"/>
        <w:jc w:val="both"/>
        <w:rPr>
          <w:rFonts w:ascii="Arial" w:hAnsi="Arial"/>
        </w:rPr>
      </w:pPr>
    </w:p>
    <w:p w14:paraId="37B0D1D6"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rPr>
        <w:t>2.1</w:t>
      </w:r>
      <w:r w:rsidRPr="0067056F">
        <w:rPr>
          <w:rFonts w:ascii="Arial" w:hAnsi="Arial"/>
        </w:rPr>
        <w:tab/>
        <w:t xml:space="preserve">Appendix G (Developers and Relevant Embedded Power Stations) attached to this Agreement shall be annexed to the </w:t>
      </w:r>
      <w:r w:rsidRPr="0067056F">
        <w:rPr>
          <w:rFonts w:ascii="Arial" w:hAnsi="Arial"/>
          <w:b/>
        </w:rPr>
        <w:t>Bilateral Connection Agreement</w:t>
      </w:r>
      <w:r w:rsidRPr="0067056F">
        <w:rPr>
          <w:rFonts w:ascii="Arial" w:hAnsi="Arial"/>
        </w:rPr>
        <w:t xml:space="preserve"> and the Contents Page amended accordingly. </w:t>
      </w:r>
    </w:p>
    <w:p w14:paraId="156EBE49" w14:textId="77777777" w:rsidR="00D50827" w:rsidRPr="0067056F" w:rsidRDefault="00D50827" w:rsidP="00D50827">
      <w:pPr>
        <w:pStyle w:val="ListParagraph"/>
        <w:rPr>
          <w:rFonts w:ascii="Arial" w:hAnsi="Arial"/>
        </w:rPr>
      </w:pPr>
    </w:p>
    <w:p w14:paraId="5486AB31" w14:textId="77777777" w:rsidR="00D50827" w:rsidRPr="0067056F" w:rsidRDefault="00D50827" w:rsidP="00D50827">
      <w:pPr>
        <w:pStyle w:val="ListParagraph"/>
        <w:spacing w:line="360" w:lineRule="auto"/>
        <w:ind w:left="709" w:hanging="567"/>
        <w:jc w:val="both"/>
        <w:rPr>
          <w:rFonts w:ascii="Arial" w:hAnsi="Arial"/>
        </w:rPr>
      </w:pPr>
      <w:r w:rsidRPr="0067056F">
        <w:rPr>
          <w:rFonts w:ascii="Arial" w:hAnsi="Arial"/>
          <w:w w:val="108"/>
        </w:rPr>
        <w:t>2.2</w:t>
      </w:r>
      <w:r w:rsidRPr="0067056F">
        <w:rPr>
          <w:rFonts w:ascii="Arial" w:hAnsi="Arial"/>
          <w:w w:val="108"/>
        </w:rPr>
        <w:tab/>
        <w:t>The following definitions shall be added at Clause 1 of the</w:t>
      </w:r>
      <w:r w:rsidRPr="0067056F">
        <w:rPr>
          <w:rFonts w:ascii="Arial" w:hAnsi="Arial"/>
          <w:b/>
          <w:w w:val="108"/>
        </w:rPr>
        <w:t xml:space="preserve"> Bilateral Connection Agreement</w:t>
      </w:r>
      <w:r w:rsidRPr="0067056F">
        <w:rPr>
          <w:rFonts w:ascii="Arial" w:hAnsi="Arial"/>
          <w:w w:val="108"/>
        </w:rPr>
        <w:t>.</w:t>
      </w:r>
      <w:r w:rsidRPr="0067056F">
        <w:rPr>
          <w:rFonts w:ascii="Arial" w:hAnsi="Arial"/>
        </w:rPr>
        <w:t xml:space="preserve">  </w:t>
      </w:r>
    </w:p>
    <w:p w14:paraId="4D626B3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p>
    <w:tbl>
      <w:tblPr>
        <w:tblW w:w="7795" w:type="dxa"/>
        <w:tblInd w:w="817" w:type="dxa"/>
        <w:tblLayout w:type="fixed"/>
        <w:tblLook w:val="0000" w:firstRow="0" w:lastRow="0" w:firstColumn="0" w:lastColumn="0" w:noHBand="0" w:noVBand="0"/>
      </w:tblPr>
      <w:tblGrid>
        <w:gridCol w:w="3484"/>
        <w:gridCol w:w="4311"/>
      </w:tblGrid>
      <w:tr w:rsidR="0067056F" w:rsidRPr="0067056F" w14:paraId="5394C8A8" w14:textId="77777777" w:rsidTr="7E55170D">
        <w:trPr>
          <w:trHeight w:val="133"/>
        </w:trPr>
        <w:tc>
          <w:tcPr>
            <w:tcW w:w="3484" w:type="dxa"/>
          </w:tcPr>
          <w:p w14:paraId="53B8E75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b/>
                <w:w w:val="108"/>
              </w:rPr>
            </w:pPr>
            <w:r w:rsidRPr="0067056F">
              <w:rPr>
                <w:rFonts w:ascii="Arial" w:hAnsi="Arial"/>
                <w:b/>
                <w:w w:val="108"/>
              </w:rPr>
              <w:t>Developer Capacity</w:t>
            </w:r>
          </w:p>
        </w:tc>
        <w:tc>
          <w:tcPr>
            <w:tcW w:w="4311" w:type="dxa"/>
          </w:tcPr>
          <w:p w14:paraId="778FC8D2"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MW figure for each </w:t>
            </w:r>
            <w:r w:rsidRPr="0067056F">
              <w:rPr>
                <w:b/>
              </w:rPr>
              <w:t>Relevant Embedded Power Station</w:t>
            </w:r>
            <w:r w:rsidRPr="0067056F">
              <w:t xml:space="preserve"> as</w:t>
            </w:r>
            <w:r w:rsidRPr="0067056F">
              <w:rPr>
                <w:b/>
              </w:rPr>
              <w:t xml:space="preserve"> </w:t>
            </w:r>
            <w:r w:rsidRPr="0067056F">
              <w:t>identified in Appendix G Schedule 1.</w:t>
            </w:r>
          </w:p>
          <w:p w14:paraId="621826C9" w14:textId="77777777" w:rsidR="00D50827" w:rsidRPr="0067056F" w:rsidRDefault="00D50827" w:rsidP="00701A22">
            <w:pPr>
              <w:pStyle w:val="clauseindent"/>
              <w:spacing w:after="0" w:line="360" w:lineRule="auto"/>
              <w:ind w:left="0"/>
              <w:jc w:val="both"/>
              <w:rPr>
                <w:w w:val="108"/>
              </w:rPr>
            </w:pPr>
          </w:p>
        </w:tc>
      </w:tr>
      <w:tr w:rsidR="0067056F" w:rsidRPr="0067056F" w14:paraId="41615D2A" w14:textId="77777777" w:rsidTr="7E55170D">
        <w:trPr>
          <w:trHeight w:val="133"/>
        </w:trPr>
        <w:tc>
          <w:tcPr>
            <w:tcW w:w="3484" w:type="dxa"/>
          </w:tcPr>
          <w:p w14:paraId="0DE2B47E"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w w:val="108"/>
              </w:rPr>
              <w:t>Developers</w:t>
            </w:r>
          </w:p>
        </w:tc>
        <w:tc>
          <w:tcPr>
            <w:tcW w:w="4311" w:type="dxa"/>
          </w:tcPr>
          <w:p w14:paraId="4D3308FC" w14:textId="77777777" w:rsidR="00D50827" w:rsidRPr="0067056F" w:rsidRDefault="00D50827" w:rsidP="00701A22">
            <w:pPr>
              <w:pStyle w:val="clauseindent"/>
              <w:spacing w:after="0" w:line="360" w:lineRule="auto"/>
              <w:ind w:left="0"/>
              <w:jc w:val="both"/>
            </w:pPr>
            <w:r w:rsidRPr="0067056F">
              <w:t xml:space="preserve">in the context of this </w:t>
            </w:r>
            <w:r w:rsidRPr="0067056F">
              <w:rPr>
                <w:b/>
              </w:rPr>
              <w:t>Bilateral Connection Agreement</w:t>
            </w:r>
            <w:r w:rsidRPr="0067056F">
              <w:t xml:space="preserve"> shall mean the developers of the </w:t>
            </w:r>
            <w:r w:rsidRPr="0067056F">
              <w:rPr>
                <w:b/>
              </w:rPr>
              <w:t xml:space="preserve">Relevant Embedded Power Stations </w:t>
            </w:r>
            <w:r w:rsidRPr="0067056F">
              <w:t>as</w:t>
            </w:r>
            <w:r w:rsidRPr="0067056F">
              <w:rPr>
                <w:b/>
              </w:rPr>
              <w:t xml:space="preserve"> </w:t>
            </w:r>
            <w:r w:rsidRPr="0067056F">
              <w:t>identified in Appendix G Schedule 1.</w:t>
            </w:r>
          </w:p>
          <w:p w14:paraId="39EC82C4" w14:textId="77777777" w:rsidR="00D50827" w:rsidRPr="0067056F" w:rsidRDefault="00D50827" w:rsidP="00701A22">
            <w:pPr>
              <w:pStyle w:val="clauseindent"/>
              <w:spacing w:after="0" w:line="360" w:lineRule="auto"/>
              <w:ind w:left="0"/>
              <w:jc w:val="both"/>
            </w:pPr>
          </w:p>
        </w:tc>
      </w:tr>
      <w:tr w:rsidR="0067056F" w:rsidRPr="0067056F" w:rsidDel="009F6571" w14:paraId="1596FFEF" w14:textId="7FBDD40C" w:rsidTr="7E55170D">
        <w:trPr>
          <w:trHeight w:val="133"/>
          <w:del w:id="6" w:author="Angela Quinn (NESO)" w:date="2024-10-18T12:49:00Z"/>
        </w:trPr>
        <w:tc>
          <w:tcPr>
            <w:tcW w:w="3484" w:type="dxa"/>
          </w:tcPr>
          <w:p w14:paraId="4F3FE46E" w14:textId="6E703973" w:rsidR="00D50827" w:rsidRPr="0067056F" w:rsidDel="009F6571" w:rsidRDefault="00D50827" w:rsidP="63A1F05E">
            <w:pPr>
              <w:pStyle w:val="clauseindent"/>
              <w:spacing w:after="0" w:line="360" w:lineRule="auto"/>
              <w:ind w:left="0"/>
              <w:jc w:val="both"/>
              <w:rPr>
                <w:del w:id="7" w:author="Angela Quinn (NESO)" w:date="2024-10-18T12:49:00Z"/>
                <w:b/>
                <w:bCs/>
                <w:w w:val="108"/>
              </w:rPr>
            </w:pPr>
            <w:del w:id="8" w:author="Angela Quinn (NESO)" w:date="2024-10-18T12:49:00Z">
              <w:r w:rsidRPr="6AFBC584" w:rsidDel="00D50827">
                <w:rPr>
                  <w:b/>
                  <w:bCs/>
                </w:rPr>
                <w:delText>Materiality Trigger</w:delText>
              </w:r>
            </w:del>
          </w:p>
        </w:tc>
        <w:tc>
          <w:tcPr>
            <w:tcW w:w="4311" w:type="dxa"/>
          </w:tcPr>
          <w:p w14:paraId="612B376F" w14:textId="0934B07B" w:rsidR="00D50827" w:rsidRPr="0067056F" w:rsidDel="009F6571" w:rsidRDefault="00D50827" w:rsidP="00701A22">
            <w:pPr>
              <w:pStyle w:val="clauseindent"/>
              <w:spacing w:after="0" w:line="360" w:lineRule="auto"/>
              <w:ind w:left="0"/>
              <w:jc w:val="both"/>
              <w:rPr>
                <w:del w:id="9" w:author="Angela Quinn (NESO)" w:date="2024-10-18T12:49:00Z"/>
                <w:b/>
                <w:w w:val="108"/>
              </w:rPr>
            </w:pPr>
            <w:del w:id="10" w:author="Angela Quinn (NESO)" w:date="2024-10-18T12:49:00Z">
              <w:r w:rsidRPr="0067056F" w:rsidDel="009F6571">
                <w:rPr>
                  <w:w w:val="108"/>
                </w:rPr>
                <w:delText xml:space="preserve">means the figure, provided by </w:delText>
              </w:r>
              <w:r w:rsidRPr="0067056F" w:rsidDel="009F6571">
                <w:rPr>
                  <w:b/>
                  <w:w w:val="108"/>
                </w:rPr>
                <w:delText>The Company</w:delText>
              </w:r>
              <w:r w:rsidRPr="0067056F" w:rsidDel="009F6571">
                <w:rPr>
                  <w:w w:val="108"/>
                </w:rPr>
                <w:delText xml:space="preserve"> to the </w:delText>
              </w:r>
              <w:r w:rsidRPr="0067056F" w:rsidDel="009F6571">
                <w:rPr>
                  <w:b/>
                  <w:w w:val="108"/>
                </w:rPr>
                <w:delText xml:space="preserve">User </w:delText>
              </w:r>
              <w:r w:rsidRPr="0067056F" w:rsidDel="009F6571">
                <w:rPr>
                  <w:w w:val="108"/>
                </w:rPr>
                <w:delText xml:space="preserve">of capacity that reasonably requires the submission of updated technical data  from the </w:delText>
              </w:r>
              <w:r w:rsidRPr="0067056F" w:rsidDel="009F6571">
                <w:rPr>
                  <w:b/>
                  <w:w w:val="108"/>
                </w:rPr>
                <w:delText>User</w:delText>
              </w:r>
              <w:r w:rsidRPr="0067056F" w:rsidDel="009F6571">
                <w:rPr>
                  <w:w w:val="108"/>
                </w:rPr>
                <w:delText xml:space="preserve"> to </w:delText>
              </w:r>
              <w:r w:rsidRPr="0067056F" w:rsidDel="009F6571">
                <w:rPr>
                  <w:b/>
                  <w:w w:val="108"/>
                </w:rPr>
                <w:delText>The Company</w:delText>
              </w:r>
              <w:r w:rsidRPr="0067056F" w:rsidDel="009F6571">
                <w:rPr>
                  <w:w w:val="108"/>
                </w:rPr>
                <w:delText xml:space="preserve"> to facilitate a technical review in accordance with the </w:delText>
              </w:r>
              <w:r w:rsidRPr="0067056F" w:rsidDel="009F6571">
                <w:rPr>
                  <w:b/>
                  <w:w w:val="108"/>
                </w:rPr>
                <w:delText>Transmission Impact Assessment Process</w:delText>
              </w:r>
            </w:del>
          </w:p>
          <w:p w14:paraId="51FA979B" w14:textId="055A9975" w:rsidR="00D50827" w:rsidRPr="0067056F" w:rsidDel="009F6571" w:rsidRDefault="00D50827" w:rsidP="00701A22">
            <w:pPr>
              <w:pStyle w:val="clauseindent"/>
              <w:spacing w:after="0" w:line="360" w:lineRule="auto"/>
              <w:ind w:left="0"/>
              <w:jc w:val="both"/>
              <w:rPr>
                <w:del w:id="11" w:author="Angela Quinn (NESO)" w:date="2024-10-18T12:49:00Z"/>
              </w:rPr>
            </w:pPr>
            <w:del w:id="12" w:author="Angela Quinn (NESO)" w:date="2024-10-18T12:49:00Z">
              <w:r w:rsidDel="00D50827">
                <w:delText xml:space="preserve"> </w:delText>
              </w:r>
            </w:del>
          </w:p>
        </w:tc>
      </w:tr>
      <w:tr w:rsidR="0067056F" w:rsidRPr="0067056F" w14:paraId="4F424960" w14:textId="77777777" w:rsidTr="7E55170D">
        <w:trPr>
          <w:trHeight w:val="133"/>
          <w:del w:id="13" w:author="Angela Quinn (NESO)" w:date="2024-10-28T01:03:00Z"/>
        </w:trPr>
        <w:tc>
          <w:tcPr>
            <w:tcW w:w="3484" w:type="dxa"/>
          </w:tcPr>
          <w:p w14:paraId="5CE53982" w14:textId="77777777" w:rsidR="00D50827" w:rsidRPr="0067056F" w:rsidDel="002A507A" w:rsidRDefault="00D50827" w:rsidP="6AFBC584">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bCs/>
                <w:w w:val="108"/>
              </w:rPr>
            </w:pPr>
            <w:del w:id="14" w:author="Angela Quinn (NESO)" w:date="2024-10-28T01:03:00Z">
              <w:r w:rsidRPr="6AFBC584" w:rsidDel="00D50827">
                <w:rPr>
                  <w:rFonts w:ascii="Arial" w:hAnsi="Arial" w:cs="Arial"/>
                  <w:b/>
                  <w:bCs/>
                </w:rPr>
                <w:delText>Planning Limit</w:delText>
              </w:r>
            </w:del>
          </w:p>
        </w:tc>
        <w:tc>
          <w:tcPr>
            <w:tcW w:w="4311" w:type="dxa"/>
          </w:tcPr>
          <w:p w14:paraId="60DC0737" w14:textId="77777777" w:rsidR="00D50827" w:rsidRPr="0067056F" w:rsidRDefault="00D50827" w:rsidP="00701A22">
            <w:pPr>
              <w:pStyle w:val="clauseindent"/>
              <w:spacing w:after="0" w:line="360" w:lineRule="auto"/>
              <w:ind w:left="0"/>
              <w:jc w:val="both"/>
              <w:rPr>
                <w:del w:id="15" w:author="Angela Quinn (NESO)" w:date="2024-10-28T01:03:00Z"/>
              </w:rPr>
            </w:pPr>
            <w:del w:id="16" w:author="Angela Quinn (NESO)" w:date="2024-10-28T01:03:00Z">
              <w:r w:rsidDel="00D50827">
                <w:delText xml:space="preserve">means a figure, provided by </w:delText>
              </w:r>
              <w:r w:rsidRPr="6AFBC584" w:rsidDel="00D50827">
                <w:rPr>
                  <w:b/>
                  <w:bCs/>
                </w:rPr>
                <w:delText>The Company</w:delText>
              </w:r>
              <w:r w:rsidDel="00D50827">
                <w:delText xml:space="preserve"> to the </w:delText>
              </w:r>
              <w:r w:rsidRPr="6AFBC584" w:rsidDel="00D50827">
                <w:rPr>
                  <w:b/>
                  <w:bCs/>
                </w:rPr>
                <w:delText>User</w:delText>
              </w:r>
              <w:r w:rsidDel="00D50827">
                <w:delText xml:space="preserve"> which represents</w:delText>
              </w:r>
              <w:r w:rsidRPr="6AFBC584" w:rsidDel="00D50827">
                <w:rPr>
                  <w:b/>
                  <w:bCs/>
                </w:rPr>
                <w:delText xml:space="preserve"> </w:delText>
              </w:r>
              <w:r w:rsidDel="00D50827">
                <w:delText xml:space="preserve">capability of the </w:delText>
              </w:r>
              <w:r w:rsidRPr="6AFBC584" w:rsidDel="00D50827">
                <w:rPr>
                  <w:b/>
                  <w:bCs/>
                </w:rPr>
                <w:delText>National Electricity Transmission System</w:delText>
              </w:r>
              <w:r w:rsidDel="00D50827">
                <w:delText>.</w:delText>
              </w:r>
            </w:del>
          </w:p>
          <w:p w14:paraId="740DC4C2" w14:textId="77777777" w:rsidR="00D50827" w:rsidRPr="0067056F" w:rsidRDefault="00D50827" w:rsidP="00701A22">
            <w:pPr>
              <w:pStyle w:val="clauseindent"/>
              <w:spacing w:after="0" w:line="360" w:lineRule="auto"/>
              <w:ind w:left="0"/>
              <w:jc w:val="both"/>
            </w:pPr>
          </w:p>
        </w:tc>
      </w:tr>
      <w:tr w:rsidR="0067056F" w:rsidRPr="0067056F" w14:paraId="6E8A9E3D" w14:textId="77777777" w:rsidTr="7E55170D">
        <w:trPr>
          <w:trHeight w:val="133"/>
        </w:trPr>
        <w:tc>
          <w:tcPr>
            <w:tcW w:w="3484" w:type="dxa"/>
          </w:tcPr>
          <w:p w14:paraId="3D05CE4D" w14:textId="77777777" w:rsidR="00D50827" w:rsidRPr="0067056F" w:rsidRDefault="00D50827" w:rsidP="00701A22">
            <w:pPr>
              <w:pStyle w:val="clauseindent"/>
              <w:spacing w:after="0" w:line="360" w:lineRule="auto"/>
              <w:ind w:left="0"/>
              <w:jc w:val="both"/>
              <w:rPr>
                <w:b/>
              </w:rPr>
            </w:pPr>
            <w:r w:rsidRPr="0067056F">
              <w:rPr>
                <w:b/>
              </w:rPr>
              <w:t>Relevant Embedded Power Stations</w:t>
            </w:r>
          </w:p>
        </w:tc>
        <w:tc>
          <w:tcPr>
            <w:tcW w:w="4311" w:type="dxa"/>
          </w:tcPr>
          <w:p w14:paraId="22C8456D" w14:textId="77777777" w:rsidR="00D50827" w:rsidRPr="0067056F" w:rsidRDefault="00D50827" w:rsidP="00701A22">
            <w:pPr>
              <w:pStyle w:val="clauseindent"/>
              <w:spacing w:after="0" w:line="360" w:lineRule="auto"/>
              <w:ind w:left="0"/>
              <w:jc w:val="both"/>
            </w:pPr>
            <w:r>
              <w:t xml:space="preserve">in the context of this </w:t>
            </w:r>
            <w:r w:rsidRPr="7E55170D">
              <w:rPr>
                <w:b/>
                <w:bCs/>
              </w:rPr>
              <w:t>Bilateral Connection Agreement</w:t>
            </w:r>
            <w:r>
              <w:t xml:space="preserve"> shall mean those </w:t>
            </w:r>
            <w:r w:rsidRPr="7E55170D">
              <w:rPr>
                <w:b/>
                <w:bCs/>
              </w:rPr>
              <w:t xml:space="preserve">Relevant Embedded </w:t>
            </w:r>
            <w:del w:id="17" w:author="Angela Quinn (NESO)" w:date="2024-11-04T15:48:00Z">
              <w:r w:rsidRPr="7E55170D" w:rsidDel="00D50827">
                <w:rPr>
                  <w:b/>
                  <w:bCs/>
                </w:rPr>
                <w:delText>Medium Power Stations</w:delText>
              </w:r>
              <w:r w:rsidDel="00D50827">
                <w:delText xml:space="preserve"> and </w:delText>
              </w:r>
              <w:r w:rsidRPr="7E55170D" w:rsidDel="00D50827">
                <w:rPr>
                  <w:b/>
                  <w:bCs/>
                </w:rPr>
                <w:delText>Relevant Embedded</w:delText>
              </w:r>
              <w:r w:rsidDel="00D50827">
                <w:delText xml:space="preserve"> </w:delText>
              </w:r>
              <w:r w:rsidRPr="7E55170D" w:rsidDel="00D50827">
                <w:rPr>
                  <w:b/>
                  <w:bCs/>
                </w:rPr>
                <w:delText xml:space="preserve">Small </w:delText>
              </w:r>
            </w:del>
            <w:r w:rsidRPr="7E55170D">
              <w:rPr>
                <w:b/>
                <w:bCs/>
              </w:rPr>
              <w:t>Power Stations</w:t>
            </w:r>
            <w:r>
              <w:t xml:space="preserve"> identified as such in Appendix G Schedule 1.</w:t>
            </w:r>
          </w:p>
          <w:p w14:paraId="781C3E30" w14:textId="77777777" w:rsidR="00D50827" w:rsidRPr="0067056F" w:rsidRDefault="00D50827" w:rsidP="00701A22">
            <w:pPr>
              <w:pStyle w:val="clauseindent"/>
              <w:spacing w:after="0" w:line="360" w:lineRule="auto"/>
              <w:ind w:left="0"/>
              <w:jc w:val="both"/>
            </w:pPr>
          </w:p>
        </w:tc>
      </w:tr>
      <w:tr w:rsidR="0067056F" w:rsidRPr="0067056F" w14:paraId="7D406F63" w14:textId="77777777" w:rsidTr="7E55170D">
        <w:trPr>
          <w:trHeight w:val="674"/>
        </w:trPr>
        <w:tc>
          <w:tcPr>
            <w:tcW w:w="3484" w:type="dxa"/>
          </w:tcPr>
          <w:p w14:paraId="56E56C17"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w w:val="108"/>
              </w:rPr>
            </w:pPr>
            <w:r w:rsidRPr="0067056F">
              <w:rPr>
                <w:rFonts w:ascii="Arial" w:hAnsi="Arial" w:cs="Arial"/>
                <w:b/>
              </w:rPr>
              <w:t>Technical Limitations</w:t>
            </w:r>
          </w:p>
        </w:tc>
        <w:tc>
          <w:tcPr>
            <w:tcW w:w="4311" w:type="dxa"/>
          </w:tcPr>
          <w:p w14:paraId="3A7097C8" w14:textId="77777777" w:rsidR="00D50827" w:rsidRPr="0067056F" w:rsidRDefault="00D50827" w:rsidP="00701A22">
            <w:pPr>
              <w:pStyle w:val="clauseindent"/>
              <w:spacing w:after="0" w:line="360" w:lineRule="auto"/>
              <w:ind w:left="0"/>
              <w:jc w:val="both"/>
            </w:pPr>
            <w:r w:rsidRPr="0067056F">
              <w:t xml:space="preserve">any technical limitations at the </w:t>
            </w:r>
            <w:r w:rsidRPr="0067056F">
              <w:rPr>
                <w:b/>
              </w:rPr>
              <w:t>Connection Site</w:t>
            </w:r>
            <w:r w:rsidRPr="0067056F">
              <w:t xml:space="preserve"> as specified in Appendix G Schedule 1 Part 2.</w:t>
            </w:r>
          </w:p>
          <w:p w14:paraId="0C7B9CF1" w14:textId="77777777" w:rsidR="00D50827" w:rsidRPr="0067056F" w:rsidRDefault="00D50827" w:rsidP="00701A22">
            <w:pPr>
              <w:pStyle w:val="clauseindent"/>
              <w:spacing w:after="0" w:line="360" w:lineRule="auto"/>
              <w:ind w:left="0"/>
              <w:jc w:val="both"/>
              <w:rPr>
                <w:w w:val="108"/>
              </w:rPr>
            </w:pPr>
          </w:p>
        </w:tc>
      </w:tr>
      <w:tr w:rsidR="0067056F" w:rsidRPr="0067056F" w14:paraId="6A4F1541" w14:textId="77777777" w:rsidTr="7E55170D">
        <w:trPr>
          <w:trHeight w:val="674"/>
        </w:trPr>
        <w:tc>
          <w:tcPr>
            <w:tcW w:w="3484" w:type="dxa"/>
          </w:tcPr>
          <w:p w14:paraId="2BFE1EC1" w14:textId="77777777" w:rsidR="00D50827" w:rsidRPr="0067056F" w:rsidRDefault="00D50827" w:rsidP="00701A22">
            <w:pPr>
              <w:widowControl w:val="0"/>
              <w:tabs>
                <w:tab w:val="left" w:pos="709"/>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cs="Arial"/>
                <w:b/>
              </w:rPr>
            </w:pPr>
            <w:r w:rsidRPr="0067056F">
              <w:rPr>
                <w:rFonts w:ascii="Arial" w:hAnsi="Arial" w:cs="Arial"/>
                <w:b/>
                <w:w w:val="108"/>
              </w:rPr>
              <w:t xml:space="preserve">Total MWs </w:t>
            </w:r>
          </w:p>
        </w:tc>
        <w:tc>
          <w:tcPr>
            <w:tcW w:w="4311" w:type="dxa"/>
          </w:tcPr>
          <w:p w14:paraId="4EEE9A45" w14:textId="77777777" w:rsidR="00D50827" w:rsidRPr="0067056F" w:rsidRDefault="00D50827" w:rsidP="00701A22">
            <w:pPr>
              <w:pStyle w:val="clauseindent"/>
              <w:spacing w:after="0" w:line="360" w:lineRule="auto"/>
              <w:ind w:left="0"/>
              <w:jc w:val="both"/>
            </w:pPr>
            <w:r w:rsidRPr="0067056F">
              <w:t>means the figure specified as such in Appendix G Schedule 1 Part 2.</w:t>
            </w:r>
          </w:p>
          <w:p w14:paraId="32A11FD6" w14:textId="77777777" w:rsidR="00D50827" w:rsidRPr="0067056F" w:rsidRDefault="00D50827" w:rsidP="00701A22">
            <w:pPr>
              <w:pStyle w:val="clauseindent"/>
              <w:spacing w:after="0" w:line="360" w:lineRule="auto"/>
              <w:ind w:left="0"/>
              <w:jc w:val="both"/>
            </w:pPr>
          </w:p>
        </w:tc>
      </w:tr>
    </w:tbl>
    <w:p w14:paraId="76EF4783" w14:textId="77777777" w:rsidR="00D50827" w:rsidRPr="0067056F" w:rsidRDefault="00D50827" w:rsidP="00D50827">
      <w:pPr>
        <w:pStyle w:val="ListParagraph"/>
        <w:spacing w:line="360" w:lineRule="auto"/>
        <w:ind w:hanging="578"/>
        <w:jc w:val="both"/>
        <w:rPr>
          <w:rFonts w:ascii="Arial" w:hAnsi="Arial"/>
        </w:rPr>
      </w:pPr>
      <w:r w:rsidRPr="0067056F">
        <w:rPr>
          <w:rFonts w:ascii="Arial" w:hAnsi="Arial"/>
        </w:rPr>
        <w:t>2.5</w:t>
      </w:r>
      <w:r w:rsidRPr="0067056F">
        <w:rPr>
          <w:rFonts w:ascii="Arial" w:hAnsi="Arial"/>
        </w:rPr>
        <w:tab/>
        <w:t xml:space="preserve">The following shall be added as Clause </w:t>
      </w:r>
      <w:proofErr w:type="gramStart"/>
      <w:r w:rsidRPr="0067056F">
        <w:rPr>
          <w:rFonts w:ascii="Arial" w:hAnsi="Arial"/>
        </w:rPr>
        <w:t>[ ]</w:t>
      </w:r>
      <w:proofErr w:type="gramEnd"/>
      <w:r w:rsidRPr="0067056F">
        <w:rPr>
          <w:rFonts w:ascii="Arial" w:hAnsi="Arial"/>
        </w:rPr>
        <w:t xml:space="preserve"> of the Bilateral Connection Agreement and the Contents Page amended accordingly</w:t>
      </w:r>
      <w:r w:rsidRPr="0067056F" w:rsidDel="00A65219">
        <w:rPr>
          <w:rFonts w:ascii="Arial" w:hAnsi="Arial"/>
          <w:highlight w:val="yellow"/>
        </w:rPr>
        <w:t xml:space="preserve"> </w:t>
      </w:r>
    </w:p>
    <w:p w14:paraId="549751D1" w14:textId="77777777" w:rsidR="00D50827" w:rsidRPr="0067056F" w:rsidRDefault="00D50827" w:rsidP="00D50827">
      <w:pPr>
        <w:pStyle w:val="ListParagraph"/>
        <w:spacing w:line="360" w:lineRule="auto"/>
        <w:jc w:val="both"/>
        <w:rPr>
          <w:rFonts w:ascii="Arial" w:hAnsi="Arial"/>
          <w:b/>
        </w:rPr>
      </w:pPr>
    </w:p>
    <w:p w14:paraId="4C2AA80D" w14:textId="77777777" w:rsidR="00D50827" w:rsidRPr="0067056F" w:rsidRDefault="00D50827" w:rsidP="00D50827">
      <w:pPr>
        <w:pStyle w:val="ListParagraph"/>
        <w:spacing w:line="360" w:lineRule="auto"/>
        <w:jc w:val="both"/>
        <w:rPr>
          <w:rFonts w:ascii="Arial" w:hAnsi="Arial"/>
        </w:rPr>
      </w:pPr>
      <w:r w:rsidRPr="0067056F">
        <w:rPr>
          <w:rFonts w:ascii="Arial" w:hAnsi="Arial"/>
          <w:b/>
        </w:rPr>
        <w:t>[ ]</w:t>
      </w:r>
      <w:r w:rsidRPr="0067056F">
        <w:rPr>
          <w:rFonts w:ascii="Arial" w:hAnsi="Arial"/>
        </w:rPr>
        <w:tab/>
      </w:r>
      <w:r w:rsidRPr="0067056F">
        <w:rPr>
          <w:rFonts w:ascii="Arial" w:hAnsi="Arial"/>
          <w:b/>
        </w:rPr>
        <w:t>Transmission Impact Assessment Process</w:t>
      </w:r>
    </w:p>
    <w:p w14:paraId="1B7DCE7F" w14:textId="77777777" w:rsidR="00D50827" w:rsidRPr="0067056F" w:rsidRDefault="00D50827" w:rsidP="00D50827">
      <w:pPr>
        <w:pStyle w:val="ListParagraph"/>
        <w:spacing w:line="360" w:lineRule="auto"/>
        <w:jc w:val="both"/>
        <w:rPr>
          <w:rFonts w:ascii="Arial" w:hAnsi="Arial"/>
        </w:rPr>
      </w:pPr>
    </w:p>
    <w:p w14:paraId="44679476" w14:textId="77777777" w:rsidR="00D50827" w:rsidRPr="0067056F" w:rsidRDefault="00D50827" w:rsidP="00D50827">
      <w:pPr>
        <w:pStyle w:val="ListParagraph"/>
        <w:spacing w:line="360" w:lineRule="auto"/>
        <w:ind w:left="1418" w:hanging="698"/>
        <w:jc w:val="both"/>
        <w:rPr>
          <w:rFonts w:ascii="Arial" w:hAnsi="Arial"/>
        </w:rPr>
      </w:pPr>
      <w:proofErr w:type="gramStart"/>
      <w:r w:rsidRPr="44F8C411">
        <w:rPr>
          <w:rFonts w:ascii="Arial" w:hAnsi="Arial"/>
        </w:rPr>
        <w:t>[ ]</w:t>
      </w:r>
      <w:proofErr w:type="gramEnd"/>
      <w:r w:rsidRPr="44F8C411">
        <w:rPr>
          <w:rFonts w:ascii="Arial" w:hAnsi="Arial"/>
        </w:rPr>
        <w:t>.1</w:t>
      </w:r>
      <w:r>
        <w:tab/>
      </w:r>
      <w:r w:rsidRPr="44F8C411">
        <w:rPr>
          <w:rFonts w:ascii="Arial" w:hAnsi="Arial"/>
          <w:b/>
          <w:bCs/>
        </w:rPr>
        <w:t>The</w:t>
      </w:r>
      <w:r w:rsidRPr="44F8C411">
        <w:rPr>
          <w:rFonts w:ascii="Arial" w:hAnsi="Arial"/>
        </w:rPr>
        <w:t xml:space="preserve"> </w:t>
      </w:r>
      <w:r w:rsidRPr="44F8C411">
        <w:rPr>
          <w:rFonts w:ascii="Arial" w:hAnsi="Arial"/>
          <w:b/>
          <w:bCs/>
        </w:rPr>
        <w:t xml:space="preserve">Company </w:t>
      </w:r>
      <w:r w:rsidRPr="44F8C411">
        <w:rPr>
          <w:rFonts w:ascii="Arial" w:hAnsi="Arial"/>
        </w:rPr>
        <w:t>and the</w:t>
      </w:r>
      <w:r w:rsidRPr="44F8C411">
        <w:rPr>
          <w:rFonts w:ascii="Arial" w:hAnsi="Arial"/>
          <w:b/>
          <w:bCs/>
        </w:rPr>
        <w:t xml:space="preserve"> User </w:t>
      </w:r>
      <w:r w:rsidRPr="44F8C411">
        <w:rPr>
          <w:rFonts w:ascii="Arial" w:hAnsi="Arial"/>
        </w:rPr>
        <w:t xml:space="preserve">have agreed a process utilising </w:t>
      </w:r>
      <w:r w:rsidRPr="44F8C411">
        <w:rPr>
          <w:rFonts w:ascii="Arial" w:hAnsi="Arial"/>
          <w:b/>
          <w:bCs/>
        </w:rPr>
        <w:t xml:space="preserve">Transmission Impact Assessment </w:t>
      </w:r>
      <w:r w:rsidRPr="44F8C411">
        <w:rPr>
          <w:rFonts w:ascii="Arial" w:hAnsi="Arial"/>
        </w:rPr>
        <w:t xml:space="preserve">(as detailed in Appendix G to this </w:t>
      </w:r>
      <w:r w:rsidRPr="44F8C411">
        <w:rPr>
          <w:rFonts w:ascii="Arial" w:hAnsi="Arial"/>
          <w:b/>
          <w:bCs/>
          <w:rPrChange w:id="18" w:author="Angela Quinn (NESO)" w:date="2024-10-31T07:16:00Z">
            <w:rPr>
              <w:rFonts w:ascii="Arial" w:hAnsi="Arial"/>
            </w:rPr>
          </w:rPrChange>
        </w:rPr>
        <w:t>Bilateral Connection Agreement</w:t>
      </w:r>
      <w:r w:rsidRPr="44F8C411">
        <w:rPr>
          <w:rFonts w:ascii="Arial" w:hAnsi="Arial"/>
        </w:rPr>
        <w:t>)</w:t>
      </w:r>
      <w:r w:rsidRPr="44F8C411">
        <w:rPr>
          <w:rFonts w:ascii="Arial" w:hAnsi="Arial"/>
          <w:b/>
          <w:bCs/>
        </w:rPr>
        <w:t xml:space="preserve"> </w:t>
      </w:r>
      <w:r w:rsidRPr="44F8C411">
        <w:rPr>
          <w:rFonts w:ascii="Arial" w:hAnsi="Arial"/>
        </w:rPr>
        <w:t>to manage the</w:t>
      </w:r>
      <w:r w:rsidRPr="44F8C411">
        <w:rPr>
          <w:rFonts w:ascii="Arial" w:hAnsi="Arial"/>
          <w:b/>
          <w:bCs/>
        </w:rPr>
        <w:t xml:space="preserve"> Relevant Embedded Power Stations </w:t>
      </w:r>
      <w:r w:rsidRPr="44F8C411">
        <w:rPr>
          <w:rFonts w:ascii="Arial" w:hAnsi="Arial"/>
        </w:rPr>
        <w:t xml:space="preserve">which require an </w:t>
      </w:r>
      <w:r w:rsidRPr="44F8C411">
        <w:rPr>
          <w:rFonts w:ascii="Arial" w:hAnsi="Arial"/>
          <w:b/>
          <w:bCs/>
        </w:rPr>
        <w:t>Evaluation of Transmission Impact</w:t>
      </w:r>
      <w:r w:rsidRPr="44F8C411">
        <w:rPr>
          <w:rFonts w:ascii="Arial" w:hAnsi="Arial"/>
        </w:rPr>
        <w:t xml:space="preserve"> assessment by</w:t>
      </w:r>
      <w:r w:rsidRPr="44F8C411">
        <w:rPr>
          <w:rFonts w:ascii="Arial" w:hAnsi="Arial"/>
          <w:b/>
          <w:bCs/>
        </w:rPr>
        <w:t xml:space="preserve"> The Company </w:t>
      </w:r>
      <w:r w:rsidRPr="44F8C411">
        <w:rPr>
          <w:rFonts w:ascii="Arial" w:hAnsi="Arial"/>
        </w:rPr>
        <w:t xml:space="preserve">under </w:t>
      </w:r>
      <w:r w:rsidRPr="44F8C411">
        <w:rPr>
          <w:rFonts w:ascii="Arial" w:hAnsi="Arial"/>
          <w:b/>
          <w:bCs/>
        </w:rPr>
        <w:t xml:space="preserve">CUSC </w:t>
      </w:r>
      <w:r w:rsidRPr="44F8C411">
        <w:rPr>
          <w:rFonts w:ascii="Arial" w:hAnsi="Arial"/>
        </w:rPr>
        <w:t>Paragraph 6.5.1.</w:t>
      </w:r>
    </w:p>
    <w:p w14:paraId="54B740CB" w14:textId="77777777" w:rsidR="00D50827" w:rsidRPr="0067056F" w:rsidRDefault="00D50827" w:rsidP="00D50827">
      <w:pPr>
        <w:pStyle w:val="ListParagraph"/>
        <w:spacing w:line="360" w:lineRule="auto"/>
        <w:ind w:left="1418" w:hanging="698"/>
        <w:jc w:val="both"/>
        <w:rPr>
          <w:rFonts w:ascii="Arial" w:hAnsi="Arial"/>
          <w:b/>
        </w:rPr>
      </w:pPr>
    </w:p>
    <w:p w14:paraId="153D81FE" w14:textId="77777777" w:rsidR="00D50827" w:rsidRPr="0067056F" w:rsidRDefault="00D50827" w:rsidP="00D50827">
      <w:pPr>
        <w:pStyle w:val="ListParagraph"/>
        <w:spacing w:line="360" w:lineRule="auto"/>
        <w:ind w:left="1418" w:hanging="698"/>
        <w:jc w:val="both"/>
        <w:rPr>
          <w:rFonts w:ascii="Arial" w:hAnsi="Arial"/>
        </w:rPr>
      </w:pPr>
      <w:r w:rsidRPr="7E55170D">
        <w:rPr>
          <w:rFonts w:ascii="Arial" w:hAnsi="Arial"/>
        </w:rPr>
        <w:t>[ ].2</w:t>
      </w:r>
      <w:r>
        <w:tab/>
      </w:r>
      <w:r w:rsidRPr="7E55170D">
        <w:rPr>
          <w:rFonts w:ascii="Arial" w:hAnsi="Arial" w:cs="Arial"/>
        </w:rPr>
        <w:t xml:space="preserve">For the purposes of </w:t>
      </w:r>
      <w:r w:rsidRPr="7E55170D">
        <w:rPr>
          <w:rFonts w:ascii="Arial" w:hAnsi="Arial" w:cs="Arial"/>
          <w:b/>
          <w:bCs/>
          <w:rPrChange w:id="19" w:author="Angela Quinn (NESO)" w:date="2024-10-31T07:16:00Z">
            <w:rPr>
              <w:rFonts w:ascii="Arial" w:hAnsi="Arial" w:cs="Arial"/>
            </w:rPr>
          </w:rPrChange>
        </w:rPr>
        <w:t>CUSC</w:t>
      </w:r>
      <w:r w:rsidRPr="7E55170D">
        <w:rPr>
          <w:rFonts w:ascii="Arial" w:hAnsi="Arial" w:cs="Arial"/>
        </w:rPr>
        <w:t xml:space="preserve"> Paragraph 6.5.1(b), </w:t>
      </w:r>
      <w:r w:rsidRPr="7E55170D">
        <w:rPr>
          <w:rFonts w:ascii="Arial" w:hAnsi="Arial" w:cs="Arial"/>
          <w:b/>
          <w:bCs/>
        </w:rPr>
        <w:t xml:space="preserve">Embedded </w:t>
      </w:r>
      <w:del w:id="20" w:author="Angela Quinn (NESO)" w:date="2024-11-04T15:49:00Z">
        <w:r w:rsidRPr="7E55170D" w:rsidDel="00D50827">
          <w:rPr>
            <w:rFonts w:ascii="Arial" w:hAnsi="Arial" w:cs="Arial"/>
            <w:b/>
            <w:bCs/>
          </w:rPr>
          <w:delText xml:space="preserve">Small </w:delText>
        </w:r>
      </w:del>
      <w:r w:rsidRPr="7E55170D">
        <w:rPr>
          <w:rFonts w:ascii="Arial" w:hAnsi="Arial" w:cs="Arial"/>
          <w:b/>
          <w:bCs/>
        </w:rPr>
        <w:t>Power Stations</w:t>
      </w:r>
      <w:r w:rsidRPr="7E55170D">
        <w:rPr>
          <w:rFonts w:ascii="Arial" w:hAnsi="Arial" w:cs="Arial"/>
        </w:rPr>
        <w:t xml:space="preserve"> of [ ]MW and above will be deemed to be a </w:t>
      </w:r>
      <w:r w:rsidRPr="7E55170D">
        <w:rPr>
          <w:rFonts w:ascii="Arial" w:hAnsi="Arial" w:cs="Arial"/>
          <w:b/>
          <w:bCs/>
        </w:rPr>
        <w:t xml:space="preserve">Relevant Embedded </w:t>
      </w:r>
      <w:del w:id="21" w:author="Angela Quinn (NESO)" w:date="2024-11-04T15:49:00Z">
        <w:r w:rsidRPr="7E55170D" w:rsidDel="00D50827">
          <w:rPr>
            <w:rFonts w:ascii="Arial" w:hAnsi="Arial" w:cs="Arial"/>
            <w:b/>
            <w:bCs/>
          </w:rPr>
          <w:delText xml:space="preserve">Small </w:delText>
        </w:r>
      </w:del>
      <w:r w:rsidRPr="7E55170D">
        <w:rPr>
          <w:rFonts w:ascii="Arial" w:hAnsi="Arial" w:cs="Arial"/>
          <w:b/>
          <w:bCs/>
        </w:rPr>
        <w:t xml:space="preserve">Power Station </w:t>
      </w:r>
      <w:r w:rsidRPr="7E55170D">
        <w:rPr>
          <w:rFonts w:ascii="Arial" w:hAnsi="Arial" w:cs="Arial"/>
        </w:rPr>
        <w:t xml:space="preserve">unless otherwise notified by </w:t>
      </w:r>
      <w:r w:rsidRPr="7E55170D">
        <w:rPr>
          <w:rFonts w:ascii="Arial" w:hAnsi="Arial" w:cs="Arial"/>
          <w:b/>
          <w:bCs/>
        </w:rPr>
        <w:t>The Company</w:t>
      </w:r>
      <w:r w:rsidRPr="7E55170D">
        <w:rPr>
          <w:rFonts w:ascii="Arial" w:hAnsi="Arial" w:cs="Arial"/>
        </w:rPr>
        <w:t xml:space="preserve"> in accordance with </w:t>
      </w:r>
      <w:del w:id="22" w:author="Angela Quinn (NESO)" w:date="2024-10-31T07:17:00Z">
        <w:r w:rsidDel="00D50827">
          <w:delText xml:space="preserve"> </w:delText>
        </w:r>
      </w:del>
      <w:r w:rsidRPr="7E55170D">
        <w:rPr>
          <w:rFonts w:ascii="Arial" w:hAnsi="Arial" w:cs="Arial"/>
          <w:b/>
          <w:bCs/>
          <w:rPrChange w:id="23" w:author="Angela Quinn (NESO)" w:date="2024-10-31T07:17:00Z">
            <w:rPr>
              <w:rFonts w:ascii="Arial" w:hAnsi="Arial" w:cs="Arial"/>
            </w:rPr>
          </w:rPrChange>
        </w:rPr>
        <w:t xml:space="preserve">CUSC </w:t>
      </w:r>
      <w:r w:rsidRPr="7E55170D">
        <w:rPr>
          <w:rFonts w:ascii="Arial" w:hAnsi="Arial" w:cs="Arial"/>
        </w:rPr>
        <w:t>Paragraph 6.5.1(b).</w:t>
      </w:r>
    </w:p>
    <w:p w14:paraId="73B0A35E" w14:textId="77777777" w:rsidR="00D50827" w:rsidRPr="0067056F" w:rsidRDefault="00D50827" w:rsidP="00D50827">
      <w:pPr>
        <w:pStyle w:val="ListParagraph"/>
        <w:spacing w:line="360" w:lineRule="auto"/>
        <w:ind w:left="1418" w:hanging="698"/>
        <w:jc w:val="both"/>
        <w:rPr>
          <w:rFonts w:ascii="Arial" w:hAnsi="Arial"/>
        </w:rPr>
      </w:pPr>
    </w:p>
    <w:p w14:paraId="5A7852E5"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t>[ ].3</w:t>
      </w:r>
      <w:r w:rsidRPr="0067056F">
        <w:rPr>
          <w:rFonts w:ascii="Arial" w:hAnsi="Arial"/>
        </w:rPr>
        <w:tab/>
        <w:t xml:space="preserve">The intent and structure of Appendix G Schedule 1, which identifies the </w:t>
      </w:r>
      <w:r w:rsidRPr="0067056F">
        <w:rPr>
          <w:rFonts w:ascii="Arial" w:hAnsi="Arial"/>
          <w:b/>
        </w:rPr>
        <w:t xml:space="preserve">Relevant Embedded Power Stations </w:t>
      </w:r>
      <w:r w:rsidRPr="0067056F">
        <w:rPr>
          <w:rFonts w:ascii="Arial" w:hAnsi="Arial"/>
        </w:rPr>
        <w:t>which have contracts with the</w:t>
      </w:r>
      <w:r w:rsidRPr="0067056F">
        <w:rPr>
          <w:rFonts w:ascii="Arial" w:hAnsi="Arial"/>
          <w:b/>
        </w:rPr>
        <w:t xml:space="preserve"> User </w:t>
      </w:r>
      <w:r w:rsidRPr="0067056F">
        <w:rPr>
          <w:rFonts w:ascii="Arial" w:hAnsi="Arial"/>
        </w:rPr>
        <w:t>to connect to the</w:t>
      </w:r>
      <w:r w:rsidRPr="0067056F">
        <w:rPr>
          <w:rFonts w:ascii="Arial" w:hAnsi="Arial"/>
          <w:b/>
        </w:rPr>
        <w:t xml:space="preserve"> Distribution System</w:t>
      </w:r>
      <w:r w:rsidRPr="0067056F">
        <w:rPr>
          <w:rFonts w:ascii="Arial" w:hAnsi="Arial"/>
        </w:rPr>
        <w:t xml:space="preserve"> and the specific terms that apply to such </w:t>
      </w:r>
      <w:r w:rsidRPr="0067056F">
        <w:rPr>
          <w:rFonts w:ascii="Arial" w:hAnsi="Arial"/>
          <w:b/>
        </w:rPr>
        <w:t xml:space="preserve">Relevant Embedded Power Stations </w:t>
      </w:r>
      <w:r w:rsidRPr="0067056F">
        <w:rPr>
          <w:rFonts w:ascii="Arial" w:hAnsi="Arial"/>
        </w:rPr>
        <w:t xml:space="preserve">(including whether it is the subject of a </w:t>
      </w:r>
      <w:r w:rsidRPr="0067056F">
        <w:rPr>
          <w:rFonts w:ascii="Arial" w:hAnsi="Arial"/>
          <w:b/>
        </w:rPr>
        <w:t>Construction Agreement</w:t>
      </w:r>
      <w:r w:rsidRPr="0067056F">
        <w:rPr>
          <w:rFonts w:ascii="Arial" w:hAnsi="Arial"/>
        </w:rPr>
        <w:t>), is explained in Appendix G Schedule 2.</w:t>
      </w:r>
    </w:p>
    <w:p w14:paraId="5510FDDF" w14:textId="77777777" w:rsidR="00D50827" w:rsidRPr="0067056F" w:rsidRDefault="00D50827" w:rsidP="00D50827">
      <w:pPr>
        <w:pStyle w:val="ListParagraph"/>
        <w:spacing w:line="360" w:lineRule="auto"/>
        <w:ind w:left="1418" w:hanging="698"/>
        <w:jc w:val="both"/>
        <w:rPr>
          <w:rFonts w:ascii="Arial" w:hAnsi="Arial"/>
        </w:rPr>
      </w:pPr>
    </w:p>
    <w:p w14:paraId="07E83652" w14:textId="77777777" w:rsidR="00D50827" w:rsidRPr="0067056F" w:rsidRDefault="00D50827" w:rsidP="00D50827">
      <w:pPr>
        <w:pStyle w:val="ListParagraph"/>
        <w:spacing w:line="360" w:lineRule="auto"/>
        <w:ind w:left="1418" w:hanging="698"/>
        <w:jc w:val="both"/>
        <w:rPr>
          <w:rFonts w:ascii="Arial" w:hAnsi="Arial"/>
        </w:rPr>
      </w:pPr>
      <w:r w:rsidRPr="0067056F">
        <w:rPr>
          <w:rFonts w:ascii="Arial" w:hAnsi="Arial"/>
        </w:rPr>
        <w:t>[ ].4</w:t>
      </w:r>
      <w:r w:rsidRPr="0067056F">
        <w:rPr>
          <w:rFonts w:ascii="Arial" w:hAnsi="Arial"/>
        </w:rPr>
        <w:tab/>
        <w:t xml:space="preserve">The provisions in Appendix G Schedule 2 set out the process through which the </w:t>
      </w:r>
      <w:r w:rsidRPr="0067056F">
        <w:rPr>
          <w:rFonts w:ascii="Arial" w:hAnsi="Arial"/>
          <w:b/>
        </w:rPr>
        <w:t>User</w:t>
      </w:r>
      <w:r w:rsidRPr="0067056F">
        <w:rPr>
          <w:rFonts w:ascii="Arial" w:hAnsi="Arial"/>
        </w:rPr>
        <w:t xml:space="preserve"> can add </w:t>
      </w:r>
      <w:r w:rsidRPr="0067056F">
        <w:rPr>
          <w:rFonts w:ascii="Arial" w:hAnsi="Arial"/>
          <w:b/>
        </w:rPr>
        <w:t>Relevant Embedded Power Stations</w:t>
      </w:r>
      <w:r w:rsidRPr="0067056F">
        <w:rPr>
          <w:rFonts w:ascii="Arial" w:hAnsi="Arial"/>
        </w:rPr>
        <w:t xml:space="preserve"> to Appendix G Schedule 1. </w:t>
      </w:r>
    </w:p>
    <w:p w14:paraId="7278A740" w14:textId="77777777" w:rsidR="00D50827" w:rsidRPr="0067056F" w:rsidRDefault="00D50827" w:rsidP="00D50827">
      <w:pPr>
        <w:pStyle w:val="ListParagraph"/>
        <w:spacing w:line="360" w:lineRule="auto"/>
        <w:ind w:left="0"/>
        <w:jc w:val="both"/>
        <w:rPr>
          <w:rFonts w:ascii="Arial" w:hAnsi="Arial"/>
        </w:rPr>
      </w:pPr>
    </w:p>
    <w:p w14:paraId="19B53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].5</w:t>
      </w:r>
      <w:r w:rsidRPr="0067056F">
        <w:rPr>
          <w:rFonts w:ascii="Arial" w:hAnsi="Arial" w:cs="Arial"/>
        </w:rPr>
        <w:tab/>
        <w:t xml:space="preserve">The </w:t>
      </w:r>
      <w:r w:rsidRPr="0067056F">
        <w:rPr>
          <w:rFonts w:ascii="Arial" w:hAnsi="Arial" w:cs="Arial"/>
          <w:b/>
        </w:rPr>
        <w:t>Transmission Impact Assessment Process</w:t>
      </w:r>
      <w:r w:rsidRPr="0067056F">
        <w:rPr>
          <w:rFonts w:ascii="Arial" w:hAnsi="Arial" w:cs="Arial"/>
        </w:rPr>
        <w:t xml:space="preserve"> envisages and is designed such that Appendix G Schedule 1 is revised and updated and this </w:t>
      </w:r>
      <w:r w:rsidRPr="0067056F">
        <w:rPr>
          <w:rFonts w:ascii="Arial" w:hAnsi="Arial" w:cs="Arial"/>
          <w:b/>
        </w:rPr>
        <w:t>Bilateral Connection Agreement</w:t>
      </w:r>
      <w:r w:rsidRPr="0067056F">
        <w:rPr>
          <w:rFonts w:ascii="Arial" w:hAnsi="Arial" w:cs="Arial"/>
        </w:rPr>
        <w:t xml:space="preserve"> shall be read and construed by reference to the relevant revision of Schedule 1.</w:t>
      </w:r>
    </w:p>
    <w:p w14:paraId="58E5D7E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0499441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roofErr w:type="gramStart"/>
      <w:r w:rsidRPr="6AFBC584">
        <w:rPr>
          <w:rFonts w:ascii="Arial" w:hAnsi="Arial" w:cs="Arial"/>
        </w:rPr>
        <w:t>[ ]</w:t>
      </w:r>
      <w:proofErr w:type="gramEnd"/>
      <w:r w:rsidRPr="6AFBC584">
        <w:rPr>
          <w:rFonts w:ascii="Arial" w:hAnsi="Arial" w:cs="Arial"/>
        </w:rPr>
        <w:t>.6</w:t>
      </w:r>
      <w:r>
        <w:tab/>
      </w:r>
      <w:r w:rsidRPr="6AFBC584">
        <w:rPr>
          <w:rFonts w:ascii="Arial" w:hAnsi="Arial" w:cs="Arial"/>
        </w:rPr>
        <w:t xml:space="preserve">The </w:t>
      </w:r>
      <w:r w:rsidRPr="6AFBC584">
        <w:rPr>
          <w:rFonts w:ascii="Arial" w:hAnsi="Arial" w:cs="Arial"/>
          <w:b/>
          <w:bCs/>
        </w:rPr>
        <w:t>User</w:t>
      </w:r>
      <w:r w:rsidRPr="6AFBC584">
        <w:rPr>
          <w:rFonts w:ascii="Arial" w:hAnsi="Arial" w:cs="Arial"/>
        </w:rPr>
        <w:t xml:space="preserve"> will provide </w:t>
      </w:r>
      <w:r w:rsidRPr="6AFBC584">
        <w:rPr>
          <w:rFonts w:ascii="Arial" w:hAnsi="Arial" w:cs="Arial"/>
          <w:b/>
          <w:bCs/>
        </w:rPr>
        <w:t>The Company</w:t>
      </w:r>
      <w:r w:rsidRPr="6AFBC584">
        <w:rPr>
          <w:rFonts w:ascii="Arial" w:hAnsi="Arial" w:cs="Arial"/>
        </w:rPr>
        <w:t xml:space="preserve"> with regular updates (as agreed by both parties </w:t>
      </w:r>
      <w:bookmarkStart w:id="24" w:name="_Hlk22126640"/>
      <w:r w:rsidRPr="6AFBC584">
        <w:rPr>
          <w:rFonts w:ascii="Arial" w:hAnsi="Arial" w:cs="Arial"/>
        </w:rPr>
        <w:t>but no fewer than one every 6 months</w:t>
      </w:r>
      <w:bookmarkEnd w:id="24"/>
      <w:r w:rsidRPr="6AFBC584">
        <w:rPr>
          <w:rFonts w:ascii="Arial" w:hAnsi="Arial" w:cs="Arial"/>
        </w:rPr>
        <w:t xml:space="preserve">) to the </w:t>
      </w:r>
      <w:r w:rsidRPr="6AFBC584">
        <w:rPr>
          <w:rFonts w:ascii="Arial" w:hAnsi="Arial" w:cs="Arial"/>
          <w:b/>
          <w:bCs/>
        </w:rPr>
        <w:t>Relevant Embedded Power Stations</w:t>
      </w:r>
      <w:r w:rsidRPr="6AFBC584">
        <w:rPr>
          <w:rFonts w:ascii="Arial" w:hAnsi="Arial" w:cs="Arial"/>
        </w:rPr>
        <w:t xml:space="preserve"> set out in Schedule 1 of Appendix G in accordance with the requirements set out in Schedule 2 of Appendix G.</w:t>
      </w:r>
    </w:p>
    <w:p w14:paraId="06D6DC0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BC4146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].7</w:t>
      </w:r>
      <w:r w:rsidRPr="0067056F">
        <w:rPr>
          <w:rFonts w:ascii="Arial" w:hAnsi="Arial" w:cs="Arial"/>
        </w:rPr>
        <w:tab/>
      </w:r>
      <w:r w:rsidRPr="0067056F">
        <w:rPr>
          <w:rFonts w:ascii="Arial" w:hAnsi="Arial" w:cs="Arial"/>
          <w:b/>
          <w:bCs/>
        </w:rPr>
        <w:t>The Company</w:t>
      </w:r>
      <w:r w:rsidRPr="0067056F">
        <w:rPr>
          <w:rFonts w:ascii="Arial" w:hAnsi="Arial" w:cs="Arial"/>
        </w:rPr>
        <w:t xml:space="preserve"> shall review the updates provided by the </w:t>
      </w:r>
      <w:r w:rsidRPr="0067056F">
        <w:rPr>
          <w:rFonts w:ascii="Arial" w:hAnsi="Arial" w:cs="Arial"/>
          <w:b/>
          <w:bCs/>
        </w:rPr>
        <w:t>User</w:t>
      </w:r>
      <w:r w:rsidRPr="0067056F">
        <w:rPr>
          <w:rFonts w:ascii="Arial" w:hAnsi="Arial" w:cs="Arial"/>
        </w:rPr>
        <w:t xml:space="preserve"> under paragraph [ ].6 in ac</w:t>
      </w:r>
      <w:r w:rsidRPr="0067056F">
        <w:rPr>
          <w:rFonts w:ascii="Arial" w:hAnsi="Arial"/>
        </w:rPr>
        <w:t xml:space="preserve">cordance with the requirements of Schedule 2 of Appendix G and notify </w:t>
      </w:r>
      <w:r w:rsidRPr="0067056F">
        <w:rPr>
          <w:rFonts w:ascii="Arial" w:hAnsi="Arial"/>
          <w:b/>
          <w:bCs/>
        </w:rPr>
        <w:t>The User</w:t>
      </w:r>
      <w:r w:rsidRPr="0067056F">
        <w:rPr>
          <w:rFonts w:ascii="Arial" w:hAnsi="Arial"/>
        </w:rPr>
        <w:t xml:space="preserve"> within [5] business days of receipt of the outcome of the review. </w:t>
      </w:r>
      <w:r w:rsidRPr="0067056F">
        <w:rPr>
          <w:rFonts w:ascii="Arial" w:hAnsi="Arial"/>
          <w:bCs/>
        </w:rPr>
        <w:t xml:space="preserve">Should this notification from </w:t>
      </w:r>
      <w:r w:rsidRPr="0067056F">
        <w:rPr>
          <w:rFonts w:ascii="Arial" w:hAnsi="Arial"/>
          <w:b/>
        </w:rPr>
        <w:t>The Company</w:t>
      </w:r>
      <w:r w:rsidRPr="0067056F">
        <w:rPr>
          <w:rFonts w:ascii="Arial" w:hAnsi="Arial"/>
          <w:bCs/>
        </w:rPr>
        <w:t xml:space="preserve"> confirm acceptance or not be provided, the update from the </w:t>
      </w:r>
      <w:r w:rsidRPr="0067056F">
        <w:rPr>
          <w:rFonts w:ascii="Arial" w:hAnsi="Arial"/>
          <w:b/>
        </w:rPr>
        <w:t xml:space="preserve">User </w:t>
      </w:r>
      <w:r w:rsidRPr="0067056F">
        <w:rPr>
          <w:rFonts w:ascii="Arial" w:hAnsi="Arial"/>
          <w:bCs/>
        </w:rPr>
        <w:t xml:space="preserve">will be deemed approved and form part of the </w:t>
      </w:r>
      <w:r w:rsidRPr="0067056F">
        <w:rPr>
          <w:rFonts w:ascii="Arial" w:hAnsi="Arial"/>
          <w:b/>
        </w:rPr>
        <w:t>Bilateral Connection Agreement.</w:t>
      </w:r>
      <w:r w:rsidRPr="0067056F">
        <w:rPr>
          <w:rFonts w:ascii="Arial" w:hAnsi="Arial"/>
          <w:bCs/>
        </w:rPr>
        <w:t xml:space="preserve"> </w:t>
      </w:r>
      <w:r w:rsidRPr="0067056F">
        <w:rPr>
          <w:rFonts w:ascii="Arial" w:hAnsi="Arial"/>
        </w:rPr>
        <w:t xml:space="preserve">Should the update from the </w:t>
      </w:r>
      <w:r w:rsidRPr="0067056F">
        <w:rPr>
          <w:rFonts w:ascii="Arial" w:hAnsi="Arial"/>
          <w:b/>
          <w:bCs/>
        </w:rPr>
        <w:t>User</w:t>
      </w:r>
      <w:r w:rsidRPr="0067056F">
        <w:rPr>
          <w:rFonts w:ascii="Arial" w:hAnsi="Arial"/>
        </w:rPr>
        <w:t xml:space="preserve"> not meet the requirements of Schedule 2 of Appendix G, </w:t>
      </w:r>
      <w:r w:rsidRPr="0067056F">
        <w:rPr>
          <w:rFonts w:ascii="Arial" w:hAnsi="Arial"/>
          <w:b/>
          <w:bCs/>
        </w:rPr>
        <w:t>The Company</w:t>
      </w:r>
      <w:r w:rsidRPr="0067056F">
        <w:rPr>
          <w:rFonts w:ascii="Arial" w:hAnsi="Arial"/>
        </w:rPr>
        <w:t xml:space="preserve"> shall confirm this via the notification to </w:t>
      </w:r>
      <w:r w:rsidRPr="0067056F">
        <w:rPr>
          <w:rFonts w:ascii="Arial" w:hAnsi="Arial"/>
          <w:b/>
          <w:bCs/>
        </w:rPr>
        <w:t>The User.</w:t>
      </w:r>
    </w:p>
    <w:p w14:paraId="2C4F3957"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76577F91" w14:textId="107B5EAC"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44F8C411">
        <w:rPr>
          <w:rFonts w:ascii="Arial" w:hAnsi="Arial" w:cs="Arial"/>
        </w:rPr>
        <w:t>[ ]. 8</w:t>
      </w:r>
      <w:r>
        <w:tab/>
      </w:r>
      <w:r w:rsidRPr="44F8C411">
        <w:rPr>
          <w:rFonts w:ascii="Arial" w:hAnsi="Arial"/>
        </w:rPr>
        <w:t xml:space="preserve">Should </w:t>
      </w:r>
      <w:r w:rsidRPr="44F8C411">
        <w:rPr>
          <w:rFonts w:ascii="Arial" w:hAnsi="Arial"/>
          <w:b/>
          <w:bCs/>
        </w:rPr>
        <w:t>The Company</w:t>
      </w:r>
      <w:r w:rsidRPr="44F8C411">
        <w:rPr>
          <w:rFonts w:ascii="Arial" w:hAnsi="Arial"/>
        </w:rPr>
        <w:t xml:space="preserve"> provide a notification to the </w:t>
      </w:r>
      <w:r w:rsidRPr="44F8C411">
        <w:rPr>
          <w:rFonts w:ascii="Arial" w:hAnsi="Arial"/>
          <w:b/>
          <w:bCs/>
        </w:rPr>
        <w:t>User</w:t>
      </w:r>
      <w:r w:rsidRPr="44F8C411">
        <w:rPr>
          <w:rFonts w:ascii="Arial" w:hAnsi="Arial"/>
        </w:rPr>
        <w:t xml:space="preserve"> under paragraph [ ].7 that the requirements of Schedule 2 of Appendix G have not being met, </w:t>
      </w:r>
      <w:r w:rsidRPr="44F8C411">
        <w:rPr>
          <w:rFonts w:ascii="Arial" w:hAnsi="Arial"/>
          <w:b/>
          <w:bCs/>
        </w:rPr>
        <w:t xml:space="preserve">The Company </w:t>
      </w:r>
      <w:r w:rsidRPr="44F8C411">
        <w:rPr>
          <w:rFonts w:ascii="Arial" w:hAnsi="Arial"/>
        </w:rPr>
        <w:t>and the</w:t>
      </w:r>
      <w:r w:rsidRPr="44F8C411">
        <w:rPr>
          <w:rFonts w:ascii="Arial" w:hAnsi="Arial"/>
          <w:b/>
          <w:bCs/>
        </w:rPr>
        <w:t xml:space="preserve"> User </w:t>
      </w:r>
      <w:r w:rsidRPr="44F8C411">
        <w:rPr>
          <w:rFonts w:ascii="Arial" w:hAnsi="Arial"/>
        </w:rPr>
        <w:t xml:space="preserve">shall meet within [5] </w:t>
      </w:r>
      <w:ins w:id="25" w:author="Angela Quinn (NESO)" w:date="2024-10-31T07:17:00Z">
        <w:r w:rsidR="30804E8A" w:rsidRPr="44F8C411">
          <w:rPr>
            <w:rFonts w:ascii="Arial" w:hAnsi="Arial"/>
            <w:b/>
            <w:bCs/>
            <w:rPrChange w:id="26" w:author="Angela Quinn (NESO)" w:date="2024-10-31T07:18:00Z">
              <w:rPr>
                <w:rFonts w:ascii="Arial" w:hAnsi="Arial"/>
              </w:rPr>
            </w:rPrChange>
          </w:rPr>
          <w:t>B</w:t>
        </w:r>
      </w:ins>
      <w:del w:id="27" w:author="Angela Quinn (NESO)" w:date="2024-10-31T07:17:00Z">
        <w:r w:rsidRPr="44F8C411" w:rsidDel="00D50827">
          <w:rPr>
            <w:rFonts w:ascii="Arial" w:hAnsi="Arial"/>
            <w:b/>
            <w:bCs/>
            <w:rPrChange w:id="28" w:author="Angela Quinn (NESO)" w:date="2024-10-31T07:18:00Z">
              <w:rPr>
                <w:rFonts w:ascii="Arial" w:hAnsi="Arial"/>
              </w:rPr>
            </w:rPrChange>
          </w:rPr>
          <w:delText>b</w:delText>
        </w:r>
      </w:del>
      <w:r w:rsidRPr="44F8C411">
        <w:rPr>
          <w:rFonts w:ascii="Arial" w:hAnsi="Arial"/>
          <w:b/>
          <w:bCs/>
          <w:rPrChange w:id="29" w:author="Angela Quinn (NESO)" w:date="2024-10-31T07:18:00Z">
            <w:rPr>
              <w:rFonts w:ascii="Arial" w:hAnsi="Arial"/>
            </w:rPr>
          </w:rPrChange>
        </w:rPr>
        <w:t xml:space="preserve">usiness </w:t>
      </w:r>
      <w:ins w:id="30" w:author="Angela Quinn (NESO)" w:date="2024-10-31T07:17:00Z">
        <w:r w:rsidR="6D51C3A8" w:rsidRPr="44F8C411">
          <w:rPr>
            <w:rFonts w:ascii="Arial" w:hAnsi="Arial"/>
            <w:b/>
            <w:bCs/>
            <w:rPrChange w:id="31" w:author="Angela Quinn (NESO)" w:date="2024-10-31T07:18:00Z">
              <w:rPr>
                <w:rFonts w:ascii="Arial" w:hAnsi="Arial"/>
              </w:rPr>
            </w:rPrChange>
          </w:rPr>
          <w:t>D</w:t>
        </w:r>
      </w:ins>
      <w:del w:id="32" w:author="Angela Quinn (NESO)" w:date="2024-10-31T07:17:00Z">
        <w:r w:rsidRPr="44F8C411" w:rsidDel="00D50827">
          <w:rPr>
            <w:rFonts w:ascii="Arial" w:hAnsi="Arial"/>
            <w:b/>
            <w:bCs/>
            <w:rPrChange w:id="33" w:author="Angela Quinn (NESO)" w:date="2024-10-31T07:18:00Z">
              <w:rPr>
                <w:rFonts w:ascii="Arial" w:hAnsi="Arial"/>
              </w:rPr>
            </w:rPrChange>
          </w:rPr>
          <w:delText>d</w:delText>
        </w:r>
      </w:del>
      <w:r w:rsidRPr="44F8C411">
        <w:rPr>
          <w:rFonts w:ascii="Arial" w:hAnsi="Arial"/>
          <w:b/>
          <w:bCs/>
          <w:rPrChange w:id="34" w:author="Angela Quinn (NESO)" w:date="2024-10-31T07:18:00Z">
            <w:rPr>
              <w:rFonts w:ascii="Arial" w:hAnsi="Arial"/>
            </w:rPr>
          </w:rPrChange>
        </w:rPr>
        <w:t>ays</w:t>
      </w:r>
      <w:r w:rsidRPr="44F8C411">
        <w:rPr>
          <w:rFonts w:ascii="Arial" w:hAnsi="Arial"/>
        </w:rPr>
        <w:t xml:space="preserve"> to discuss resolution.</w:t>
      </w:r>
      <w:r w:rsidRPr="44F8C411">
        <w:rPr>
          <w:rFonts w:ascii="Arial" w:hAnsi="Arial"/>
          <w:b/>
          <w:bCs/>
        </w:rPr>
        <w:t xml:space="preserve"> </w:t>
      </w:r>
      <w:r w:rsidRPr="44F8C411">
        <w:rPr>
          <w:rFonts w:ascii="Arial" w:hAnsi="Arial"/>
        </w:rPr>
        <w:t xml:space="preserve">Should no resolution be agreed between </w:t>
      </w:r>
      <w:r w:rsidRPr="44F8C411">
        <w:rPr>
          <w:rFonts w:ascii="Arial" w:hAnsi="Arial"/>
          <w:b/>
          <w:bCs/>
        </w:rPr>
        <w:t>The Company</w:t>
      </w:r>
      <w:r w:rsidRPr="44F8C411">
        <w:rPr>
          <w:rFonts w:ascii="Arial" w:hAnsi="Arial"/>
        </w:rPr>
        <w:t xml:space="preserve"> and the </w:t>
      </w:r>
      <w:r w:rsidRPr="44F8C411">
        <w:rPr>
          <w:rFonts w:ascii="Arial" w:hAnsi="Arial"/>
          <w:b/>
          <w:bCs/>
        </w:rPr>
        <w:t xml:space="preserve">User </w:t>
      </w:r>
      <w:r w:rsidRPr="44F8C411">
        <w:rPr>
          <w:rFonts w:ascii="Arial" w:hAnsi="Arial"/>
        </w:rPr>
        <w:t xml:space="preserve">(both acting reasonably), the update will not be incorporated into the </w:t>
      </w:r>
      <w:r w:rsidRPr="44F8C411">
        <w:rPr>
          <w:rFonts w:ascii="Arial" w:hAnsi="Arial"/>
          <w:b/>
          <w:bCs/>
        </w:rPr>
        <w:t>Bilateral Connection Agreement</w:t>
      </w:r>
      <w:r w:rsidRPr="44F8C411">
        <w:rPr>
          <w:rFonts w:ascii="Arial" w:hAnsi="Arial"/>
        </w:rPr>
        <w:t xml:space="preserve"> </w:t>
      </w:r>
      <w:r w:rsidRPr="44F8C411">
        <w:rPr>
          <w:rFonts w:ascii="Arial" w:hAnsi="Arial" w:cs="Arial"/>
        </w:rPr>
        <w:t xml:space="preserve">until an agreement is reached or the </w:t>
      </w:r>
      <w:r w:rsidRPr="44F8C411">
        <w:rPr>
          <w:rFonts w:ascii="Arial" w:hAnsi="Arial" w:cs="Arial"/>
          <w:b/>
          <w:bCs/>
        </w:rPr>
        <w:t>Dispute Resolution Procedure</w:t>
      </w:r>
      <w:r w:rsidRPr="44F8C411">
        <w:rPr>
          <w:rFonts w:ascii="Arial" w:hAnsi="Arial" w:cs="Arial"/>
        </w:rPr>
        <w:t xml:space="preserve"> is concluded. </w:t>
      </w:r>
    </w:p>
    <w:p w14:paraId="15C5CA06"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p>
    <w:p w14:paraId="5FE414D4"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9"/>
        <w:jc w:val="both"/>
        <w:rPr>
          <w:rFonts w:ascii="Arial" w:hAnsi="Arial" w:cs="Arial"/>
        </w:rPr>
      </w:pPr>
      <w:r w:rsidRPr="0067056F">
        <w:rPr>
          <w:rFonts w:ascii="Arial" w:hAnsi="Arial" w:cs="Arial"/>
        </w:rPr>
        <w:t>[ ].9</w:t>
      </w:r>
      <w:r w:rsidRPr="0067056F">
        <w:rPr>
          <w:rFonts w:ascii="Arial" w:hAnsi="Arial" w:cs="Arial"/>
        </w:rPr>
        <w:tab/>
      </w:r>
      <w:r w:rsidRPr="0067056F">
        <w:rPr>
          <w:rFonts w:ascii="Arial" w:hAnsi="Arial"/>
          <w:b/>
        </w:rPr>
        <w:t>The Company</w:t>
      </w:r>
      <w:r w:rsidRPr="0067056F">
        <w:rPr>
          <w:rFonts w:ascii="Arial" w:hAnsi="Arial"/>
        </w:rPr>
        <w:t xml:space="preserve"> shall be entitled to revise Appendix G Schedule 1 as provided for in the </w:t>
      </w:r>
      <w:r w:rsidRPr="0067056F">
        <w:rPr>
          <w:rFonts w:ascii="Arial" w:hAnsi="Arial"/>
          <w:b/>
        </w:rPr>
        <w:t>Transmission Impact Assessment Process</w:t>
      </w:r>
    </w:p>
    <w:p w14:paraId="4C000240"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jc w:val="both"/>
        <w:rPr>
          <w:rFonts w:ascii="Arial" w:hAnsi="Arial"/>
        </w:rPr>
      </w:pPr>
    </w:p>
    <w:p w14:paraId="3763270B" w14:textId="77777777" w:rsidR="00D50827" w:rsidRPr="0067056F" w:rsidRDefault="00D50827" w:rsidP="00D50827">
      <w:pPr>
        <w:pStyle w:val="ListParagraph"/>
        <w:spacing w:line="360" w:lineRule="auto"/>
        <w:ind w:left="705" w:hanging="705"/>
        <w:jc w:val="both"/>
        <w:rPr>
          <w:rFonts w:ascii="Arial" w:hAnsi="Arial"/>
        </w:rPr>
      </w:pPr>
      <w:r w:rsidRPr="0067056F">
        <w:rPr>
          <w:rFonts w:ascii="Arial" w:hAnsi="Arial"/>
        </w:rPr>
        <w:t>2.6</w:t>
      </w:r>
      <w:r w:rsidRPr="0067056F">
        <w:rPr>
          <w:rFonts w:ascii="Arial" w:hAnsi="Arial"/>
        </w:rPr>
        <w:tab/>
        <w:t xml:space="preserve">At Clause 8 (Compliance with Site Specific Technical Conditions) of the </w:t>
      </w:r>
      <w:r w:rsidRPr="0067056F">
        <w:rPr>
          <w:rFonts w:ascii="Arial" w:hAnsi="Arial"/>
          <w:b/>
        </w:rPr>
        <w:t>Bilateral Connection Agreement</w:t>
      </w:r>
      <w:r w:rsidRPr="0067056F">
        <w:rPr>
          <w:rFonts w:ascii="Arial" w:hAnsi="Arial"/>
        </w:rPr>
        <w:t xml:space="preserve"> the following shall be introduced as Clause 8.2 and the previous Clause renumbered as Clause 8.1.</w:t>
      </w:r>
    </w:p>
    <w:p w14:paraId="71DDAA02" w14:textId="77777777" w:rsidR="00D50827" w:rsidRPr="0067056F" w:rsidRDefault="00D50827" w:rsidP="00D50827">
      <w:pPr>
        <w:pStyle w:val="ListParagraph"/>
        <w:spacing w:line="360" w:lineRule="auto"/>
        <w:ind w:left="705" w:hanging="705"/>
        <w:jc w:val="both"/>
        <w:rPr>
          <w:rFonts w:ascii="Arial" w:hAnsi="Arial"/>
        </w:rPr>
      </w:pPr>
    </w:p>
    <w:p w14:paraId="5FD006D6" w14:textId="77777777" w:rsidR="00D50827" w:rsidRPr="0067056F" w:rsidRDefault="00D50827" w:rsidP="00D50827">
      <w:pPr>
        <w:pStyle w:val="ListParagraph"/>
        <w:spacing w:line="360" w:lineRule="auto"/>
        <w:ind w:left="1440" w:hanging="735"/>
        <w:jc w:val="both"/>
        <w:rPr>
          <w:rFonts w:ascii="Arial" w:hAnsi="Arial"/>
        </w:rPr>
      </w:pPr>
      <w:r w:rsidRPr="0067056F">
        <w:rPr>
          <w:rFonts w:ascii="Arial" w:hAnsi="Arial"/>
        </w:rPr>
        <w:t>8.2</w:t>
      </w:r>
      <w:r w:rsidRPr="0067056F">
        <w:rPr>
          <w:rFonts w:ascii="Arial" w:hAnsi="Arial"/>
        </w:rPr>
        <w:tab/>
        <w:t xml:space="preserve">In the context of connection of </w:t>
      </w:r>
      <w:r w:rsidRPr="0067056F">
        <w:rPr>
          <w:rFonts w:ascii="Arial" w:hAnsi="Arial"/>
          <w:b/>
        </w:rPr>
        <w:t xml:space="preserve">Generation </w:t>
      </w:r>
      <w:r w:rsidRPr="0067056F">
        <w:rPr>
          <w:rFonts w:ascii="Arial" w:hAnsi="Arial"/>
        </w:rPr>
        <w:t xml:space="preserve">to the </w:t>
      </w:r>
      <w:r w:rsidRPr="0067056F">
        <w:rPr>
          <w:rFonts w:ascii="Arial" w:hAnsi="Arial"/>
          <w:b/>
        </w:rPr>
        <w:t>Distribution System</w:t>
      </w:r>
      <w:r w:rsidRPr="0067056F">
        <w:rPr>
          <w:rFonts w:ascii="Arial" w:hAnsi="Arial"/>
        </w:rPr>
        <w:t xml:space="preserve">, unless otherwise agreed with </w:t>
      </w:r>
      <w:r w:rsidRPr="0067056F">
        <w:rPr>
          <w:rFonts w:ascii="Arial" w:hAnsi="Arial"/>
          <w:b/>
          <w:bCs/>
        </w:rPr>
        <w:t>The Company</w:t>
      </w:r>
      <w:r w:rsidRPr="0067056F">
        <w:rPr>
          <w:rFonts w:ascii="Arial" w:hAnsi="Arial"/>
        </w:rPr>
        <w:t xml:space="preserve"> (and recognising that this may require a </w:t>
      </w:r>
      <w:r w:rsidRPr="0067056F">
        <w:rPr>
          <w:rFonts w:ascii="Arial" w:hAnsi="Arial"/>
          <w:b/>
        </w:rPr>
        <w:t>Modification</w:t>
      </w:r>
      <w:r w:rsidRPr="0067056F">
        <w:rPr>
          <w:rFonts w:ascii="Arial" w:hAnsi="Arial"/>
        </w:rPr>
        <w:t xml:space="preserve"> at the </w:t>
      </w:r>
      <w:r w:rsidRPr="0067056F">
        <w:rPr>
          <w:rFonts w:ascii="Arial" w:hAnsi="Arial"/>
          <w:b/>
        </w:rPr>
        <w:t>Connection Site</w:t>
      </w:r>
      <w:r w:rsidRPr="0067056F">
        <w:rPr>
          <w:rFonts w:ascii="Arial" w:hAnsi="Arial"/>
        </w:rPr>
        <w:t xml:space="preserve">), the </w:t>
      </w:r>
      <w:r w:rsidRPr="0067056F">
        <w:rPr>
          <w:rFonts w:ascii="Arial" w:hAnsi="Arial"/>
          <w:b/>
        </w:rPr>
        <w:t>User</w:t>
      </w:r>
      <w:r w:rsidRPr="0067056F">
        <w:rPr>
          <w:rFonts w:ascii="Arial" w:hAnsi="Arial"/>
        </w:rPr>
        <w:t xml:space="preserve"> shall not exceed the </w:t>
      </w:r>
      <w:r w:rsidRPr="0067056F">
        <w:rPr>
          <w:rFonts w:ascii="Arial" w:hAnsi="Arial"/>
          <w:b/>
        </w:rPr>
        <w:t>Technical Limitations</w:t>
      </w:r>
      <w:r w:rsidRPr="0067056F">
        <w:rPr>
          <w:rFonts w:ascii="Arial" w:hAnsi="Arial"/>
        </w:rPr>
        <w:t xml:space="preserve"> at the </w:t>
      </w:r>
      <w:r w:rsidRPr="0067056F">
        <w:rPr>
          <w:rFonts w:ascii="Arial" w:hAnsi="Arial"/>
          <w:b/>
        </w:rPr>
        <w:t>Connection Site</w:t>
      </w:r>
      <w:r w:rsidRPr="0067056F">
        <w:rPr>
          <w:rFonts w:ascii="Arial" w:hAnsi="Arial"/>
        </w:rPr>
        <w:t>.</w:t>
      </w:r>
    </w:p>
    <w:p w14:paraId="4AA3202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F162F6B"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r w:rsidRPr="0067056F">
        <w:rPr>
          <w:rFonts w:ascii="Arial" w:hAnsi="Arial"/>
          <w:bCs/>
        </w:rPr>
        <w:t>2.7</w:t>
      </w:r>
      <w:r w:rsidRPr="0067056F">
        <w:rPr>
          <w:rFonts w:ascii="Arial" w:hAnsi="Arial"/>
          <w:bCs/>
        </w:rPr>
        <w:tab/>
        <w:t>The following shall be added as Clause 8.3</w:t>
      </w:r>
      <w:r w:rsidRPr="0067056F">
        <w:rPr>
          <w:rFonts w:ascii="Arial" w:hAnsi="Arial"/>
        </w:rPr>
        <w:t xml:space="preserve"> of the </w:t>
      </w:r>
      <w:r w:rsidRPr="0067056F">
        <w:rPr>
          <w:rFonts w:ascii="Arial" w:hAnsi="Arial"/>
          <w:b/>
        </w:rPr>
        <w:t>Bilateral Connection Agreement</w:t>
      </w:r>
      <w:r w:rsidRPr="0067056F">
        <w:rPr>
          <w:rFonts w:ascii="Arial" w:hAnsi="Arial"/>
          <w:bCs/>
        </w:rPr>
        <w:t>.</w:t>
      </w:r>
    </w:p>
    <w:p w14:paraId="41260A3E"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Cs/>
        </w:rPr>
      </w:pPr>
    </w:p>
    <w:p w14:paraId="6B63B56D"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1418" w:hanging="705"/>
        <w:jc w:val="both"/>
        <w:rPr>
          <w:rFonts w:ascii="Arial" w:hAnsi="Arial"/>
          <w:bCs/>
        </w:rPr>
      </w:pPr>
      <w:r w:rsidRPr="0067056F">
        <w:rPr>
          <w:rFonts w:ascii="Arial" w:hAnsi="Arial"/>
          <w:bCs/>
        </w:rPr>
        <w:t>8.3</w:t>
      </w:r>
      <w:r w:rsidRPr="0067056F">
        <w:rPr>
          <w:rFonts w:ascii="Arial" w:hAnsi="Arial"/>
          <w:bCs/>
        </w:rPr>
        <w:tab/>
      </w:r>
      <w:r w:rsidRPr="0067056F">
        <w:rPr>
          <w:rFonts w:ascii="Arial" w:hAnsi="Arial"/>
        </w:rPr>
        <w:t xml:space="preserve">In respect of each </w:t>
      </w:r>
      <w:r w:rsidRPr="0067056F">
        <w:rPr>
          <w:rFonts w:ascii="Arial" w:hAnsi="Arial"/>
          <w:b/>
        </w:rPr>
        <w:t>Relevant Embedded Power Station</w:t>
      </w:r>
      <w:r w:rsidRPr="0067056F">
        <w:rPr>
          <w:rFonts w:ascii="Arial" w:hAnsi="Arial"/>
        </w:rPr>
        <w:t xml:space="preserve"> and in each case prior to </w:t>
      </w:r>
      <w:r w:rsidRPr="0067056F">
        <w:rPr>
          <w:rFonts w:ascii="Arial" w:hAnsi="Arial"/>
          <w:b/>
        </w:rPr>
        <w:t>Energising</w:t>
      </w:r>
      <w:r w:rsidRPr="0067056F">
        <w:rPr>
          <w:rFonts w:ascii="Arial" w:hAnsi="Arial"/>
        </w:rPr>
        <w:t xml:space="preserve"> the connection of that </w:t>
      </w:r>
      <w:r w:rsidRPr="0067056F">
        <w:rPr>
          <w:rFonts w:ascii="Arial" w:hAnsi="Arial"/>
          <w:b/>
        </w:rPr>
        <w:t>Relevant</w:t>
      </w:r>
      <w:r w:rsidRPr="0067056F">
        <w:rPr>
          <w:rFonts w:ascii="Arial" w:hAnsi="Arial"/>
        </w:rPr>
        <w:t xml:space="preserve"> </w:t>
      </w:r>
      <w:r w:rsidRPr="0067056F">
        <w:rPr>
          <w:rFonts w:ascii="Arial" w:hAnsi="Arial"/>
          <w:b/>
        </w:rPr>
        <w:t>Embedded Power Station</w:t>
      </w:r>
      <w:r w:rsidRPr="0067056F">
        <w:rPr>
          <w:rFonts w:ascii="Arial" w:hAnsi="Arial"/>
        </w:rPr>
        <w:t xml:space="preserve"> to the </w:t>
      </w:r>
      <w:r w:rsidRPr="0067056F">
        <w:rPr>
          <w:rFonts w:ascii="Arial" w:hAnsi="Arial"/>
          <w:b/>
        </w:rPr>
        <w:t>Distribution System</w:t>
      </w:r>
      <w:r w:rsidRPr="0067056F">
        <w:rPr>
          <w:rFonts w:ascii="Arial" w:hAnsi="Arial"/>
        </w:rPr>
        <w:t xml:space="preserve"> the </w:t>
      </w:r>
      <w:r w:rsidRPr="0067056F">
        <w:rPr>
          <w:rFonts w:ascii="Arial" w:hAnsi="Arial"/>
          <w:b/>
        </w:rPr>
        <w:t xml:space="preserve">User </w:t>
      </w:r>
      <w:r w:rsidRPr="0067056F">
        <w:rPr>
          <w:rFonts w:ascii="Arial" w:hAnsi="Arial"/>
        </w:rPr>
        <w:t xml:space="preserve">shall ensure that the </w:t>
      </w:r>
      <w:proofErr w:type="gramStart"/>
      <w:r w:rsidRPr="0067056F">
        <w:rPr>
          <w:rFonts w:ascii="Arial" w:hAnsi="Arial"/>
        </w:rPr>
        <w:t>Site Specific</w:t>
      </w:r>
      <w:proofErr w:type="gramEnd"/>
      <w:r w:rsidRPr="0067056F">
        <w:rPr>
          <w:rFonts w:ascii="Arial" w:hAnsi="Arial"/>
        </w:rPr>
        <w:t xml:space="preserve"> Requirements set out in</w:t>
      </w:r>
      <w:r w:rsidRPr="0067056F">
        <w:rPr>
          <w:rFonts w:ascii="Arial" w:hAnsi="Arial"/>
          <w:w w:val="108"/>
        </w:rPr>
        <w:t xml:space="preserve"> Appendix F5 (Part 11) identified as applicable to that </w:t>
      </w:r>
      <w:r w:rsidRPr="0067056F">
        <w:rPr>
          <w:rFonts w:ascii="Arial" w:hAnsi="Arial"/>
          <w:b/>
        </w:rPr>
        <w:t>Relevant</w:t>
      </w:r>
      <w:r w:rsidRPr="0067056F">
        <w:rPr>
          <w:rFonts w:ascii="Arial" w:hAnsi="Arial"/>
        </w:rPr>
        <w:t xml:space="preserve"> </w:t>
      </w:r>
      <w:r w:rsidRPr="0067056F">
        <w:rPr>
          <w:rFonts w:ascii="Arial" w:hAnsi="Arial"/>
          <w:b/>
        </w:rPr>
        <w:t xml:space="preserve">Embedded Power </w:t>
      </w:r>
      <w:r w:rsidRPr="0067056F">
        <w:rPr>
          <w:rFonts w:ascii="Arial" w:hAnsi="Arial"/>
        </w:rPr>
        <w:t>are in place.</w:t>
      </w:r>
    </w:p>
    <w:p w14:paraId="6B340CAF"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b/>
        </w:rPr>
      </w:pPr>
    </w:p>
    <w:p w14:paraId="46D7799A" w14:textId="77777777" w:rsidR="00D50827" w:rsidRPr="0067056F" w:rsidRDefault="00D50827" w:rsidP="00D50827">
      <w:pPr>
        <w:widowControl w:val="0"/>
        <w:tabs>
          <w:tab w:val="left" w:pos="1418"/>
          <w:tab w:val="left" w:pos="2127"/>
          <w:tab w:val="left" w:pos="2835"/>
          <w:tab w:val="left" w:pos="3544"/>
          <w:tab w:val="left" w:pos="4253"/>
          <w:tab w:val="left" w:pos="4962"/>
          <w:tab w:val="left" w:pos="5670"/>
          <w:tab w:val="left" w:pos="6379"/>
          <w:tab w:val="left" w:pos="7088"/>
          <w:tab w:val="left" w:pos="7797"/>
        </w:tabs>
        <w:spacing w:line="360" w:lineRule="auto"/>
        <w:ind w:left="705" w:hanging="705"/>
        <w:jc w:val="both"/>
        <w:rPr>
          <w:rFonts w:ascii="Arial" w:hAnsi="Arial"/>
        </w:rPr>
      </w:pPr>
      <w:r w:rsidRPr="0067056F">
        <w:rPr>
          <w:rFonts w:ascii="Arial" w:hAnsi="Arial"/>
          <w:b/>
        </w:rPr>
        <w:t>3</w:t>
      </w:r>
      <w:r w:rsidRPr="0067056F">
        <w:rPr>
          <w:rFonts w:ascii="Arial" w:hAnsi="Arial"/>
          <w:b/>
        </w:rPr>
        <w:tab/>
        <w:t>CONTRACTS (RIGHTS OF THIRD PARTIES) ACT 1999</w:t>
      </w:r>
    </w:p>
    <w:p w14:paraId="5360F5AA" w14:textId="77777777" w:rsidR="00D50827" w:rsidRPr="0067056F" w:rsidRDefault="00D50827" w:rsidP="00D50827">
      <w:pPr>
        <w:spacing w:line="360" w:lineRule="auto"/>
        <w:ind w:left="720"/>
        <w:rPr>
          <w:rFonts w:ascii="Arial" w:hAnsi="Arial"/>
        </w:rPr>
      </w:pPr>
      <w:r w:rsidRPr="0067056F">
        <w:rPr>
          <w:rFonts w:ascii="Arial" w:hAnsi="Arial"/>
        </w:rPr>
        <w:t xml:space="preserve">The parties hereto hereby acknowledge and agree for the purposes of the Contracts (Rights of Third Parties) Act 1999 that no rights, </w:t>
      </w:r>
      <w:proofErr w:type="gramStart"/>
      <w:r w:rsidRPr="0067056F">
        <w:rPr>
          <w:rFonts w:ascii="Arial" w:hAnsi="Arial"/>
        </w:rPr>
        <w:t>powers</w:t>
      </w:r>
      <w:proofErr w:type="gramEnd"/>
      <w:r w:rsidRPr="0067056F">
        <w:rPr>
          <w:rFonts w:ascii="Arial" w:hAnsi="Arial"/>
        </w:rPr>
        <w:t xml:space="preserve"> or benefits are or shall be conferred on any person pursuant to this Agreement except for such rights, powers or benefits as are expressly conferred on the parties hereto in accordance with, and subject to, its terms.  </w:t>
      </w:r>
    </w:p>
    <w:p w14:paraId="49BD6A1A" w14:textId="77777777" w:rsidR="00D50827" w:rsidRPr="0067056F" w:rsidRDefault="00D50827" w:rsidP="00D50827">
      <w:pPr>
        <w:spacing w:line="360" w:lineRule="auto"/>
        <w:rPr>
          <w:rFonts w:ascii="Arial" w:hAnsi="Arial"/>
        </w:rPr>
      </w:pPr>
    </w:p>
    <w:p w14:paraId="029C3E24" w14:textId="77777777" w:rsidR="00D50827" w:rsidRPr="0067056F" w:rsidRDefault="00D50827" w:rsidP="00D50827">
      <w:pPr>
        <w:spacing w:line="360" w:lineRule="auto"/>
        <w:rPr>
          <w:rFonts w:ascii="Arial" w:hAnsi="Arial"/>
        </w:rPr>
      </w:pPr>
      <w:r w:rsidRPr="0067056F">
        <w:rPr>
          <w:rFonts w:ascii="Arial" w:hAnsi="Arial"/>
          <w:b/>
        </w:rPr>
        <w:t>IN WITNESS WHEREOF</w:t>
      </w:r>
      <w:r w:rsidRPr="0067056F">
        <w:rPr>
          <w:rFonts w:ascii="Arial" w:hAnsi="Arial"/>
        </w:rPr>
        <w:t xml:space="preserve"> the hands of the duly authorised representatives of the parties hereto at the date first above written</w:t>
      </w:r>
    </w:p>
    <w:p w14:paraId="3F08A4A0" w14:textId="77777777" w:rsidR="00D50827" w:rsidRPr="0067056F" w:rsidRDefault="00D50827" w:rsidP="00D50827">
      <w:pPr>
        <w:spacing w:line="360" w:lineRule="auto"/>
        <w:rPr>
          <w:rFonts w:ascii="Arial" w:hAnsi="Arial"/>
        </w:rPr>
      </w:pPr>
    </w:p>
    <w:p w14:paraId="49A054C9" w14:textId="16A3545A" w:rsidR="00D50827" w:rsidRPr="0067056F" w:rsidRDefault="00126E18" w:rsidP="00D50827">
      <w:pPr>
        <w:spacing w:line="360" w:lineRule="auto"/>
        <w:rPr>
          <w:rFonts w:ascii="Arial" w:hAnsi="Arial"/>
        </w:rPr>
      </w:pPr>
      <w:r w:rsidRPr="00126E18">
        <w:rPr>
          <w:rFonts w:ascii="Arial" w:hAnsi="Arial"/>
          <w:b/>
        </w:rPr>
        <w:t>NATIONAL ENERGY SYSTEM OPERATOR LIMITED</w:t>
      </w:r>
      <w:r w:rsidR="00D50827" w:rsidRPr="0067056F">
        <w:rPr>
          <w:rFonts w:ascii="Arial" w:hAnsi="Arial"/>
        </w:rPr>
        <w:tab/>
      </w:r>
      <w:r>
        <w:rPr>
          <w:rFonts w:ascii="Arial" w:hAnsi="Arial"/>
        </w:rPr>
        <w:tab/>
      </w:r>
      <w:r>
        <w:rPr>
          <w:rFonts w:ascii="Arial" w:hAnsi="Arial"/>
        </w:rPr>
        <w:tab/>
      </w:r>
      <w:r w:rsidR="00D50827" w:rsidRPr="0067056F">
        <w:rPr>
          <w:rFonts w:ascii="Arial" w:hAnsi="Arial"/>
        </w:rPr>
        <w:t>)</w:t>
      </w:r>
    </w:p>
    <w:p w14:paraId="26E17884"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32D91D19"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E3E03F3" w14:textId="77777777" w:rsidR="00D50827" w:rsidRPr="0067056F" w:rsidRDefault="00D50827" w:rsidP="00D50827">
      <w:pPr>
        <w:spacing w:line="360" w:lineRule="auto"/>
        <w:rPr>
          <w:rFonts w:ascii="Arial" w:hAnsi="Arial"/>
          <w:b/>
        </w:rPr>
      </w:pPr>
    </w:p>
    <w:p w14:paraId="3C2A6023" w14:textId="77777777" w:rsidR="00D50827" w:rsidRPr="0067056F" w:rsidRDefault="00D50827" w:rsidP="00D50827">
      <w:pPr>
        <w:spacing w:line="360" w:lineRule="auto"/>
        <w:rPr>
          <w:rFonts w:ascii="Arial" w:hAnsi="Arial"/>
        </w:rPr>
      </w:pPr>
      <w:r w:rsidRPr="0067056F">
        <w:rPr>
          <w:rFonts w:ascii="Arial" w:hAnsi="Arial"/>
          <w:b/>
        </w:rPr>
        <w:t>[</w:t>
      </w:r>
      <w:r w:rsidRPr="0067056F">
        <w:rPr>
          <w:rFonts w:ascii="Arial" w:hAnsi="Arial"/>
          <w:b/>
        </w:rPr>
        <w:tab/>
      </w:r>
      <w:r w:rsidRPr="0067056F">
        <w:rPr>
          <w:rFonts w:ascii="Arial" w:hAnsi="Arial"/>
          <w:b/>
        </w:rPr>
        <w:tab/>
      </w:r>
      <w:r w:rsidRPr="0067056F">
        <w:rPr>
          <w:rFonts w:ascii="Arial" w:hAnsi="Arial"/>
          <w:b/>
        </w:rPr>
        <w:tab/>
        <w:t xml:space="preserve"> ]</w:t>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b/>
        </w:rPr>
        <w:tab/>
      </w:r>
      <w:r w:rsidRPr="0067056F">
        <w:rPr>
          <w:rFonts w:ascii="Arial" w:hAnsi="Arial"/>
        </w:rPr>
        <w:t>)</w:t>
      </w:r>
    </w:p>
    <w:p w14:paraId="40B6F6E8" w14:textId="77777777" w:rsidR="00D50827" w:rsidRPr="0067056F" w:rsidRDefault="00D50827" w:rsidP="00D50827">
      <w:pPr>
        <w:spacing w:line="360" w:lineRule="auto"/>
        <w:rPr>
          <w:rFonts w:ascii="Arial" w:hAnsi="Arial"/>
        </w:rPr>
      </w:pPr>
      <w:r w:rsidRPr="0067056F">
        <w:rPr>
          <w:rFonts w:ascii="Arial" w:hAnsi="Arial"/>
        </w:rPr>
        <w:t>By</w:t>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462AF41A" w14:textId="77777777" w:rsidR="00D50827" w:rsidRPr="0067056F" w:rsidRDefault="00D50827" w:rsidP="00D50827">
      <w:pPr>
        <w:spacing w:line="360" w:lineRule="auto"/>
        <w:rPr>
          <w:rFonts w:ascii="Arial" w:hAnsi="Arial"/>
        </w:rPr>
      </w:pP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r>
      <w:r w:rsidRPr="0067056F">
        <w:rPr>
          <w:rFonts w:ascii="Arial" w:hAnsi="Arial"/>
        </w:rPr>
        <w:tab/>
        <w:t>)</w:t>
      </w:r>
    </w:p>
    <w:p w14:paraId="6F3A6E3B" w14:textId="2FA3C9AB" w:rsidR="00CA0C45" w:rsidRDefault="00CA0C45">
      <w:pPr>
        <w:spacing w:line="360" w:lineRule="auto"/>
        <w:rPr>
          <w:rFonts w:ascii="Arial" w:hAnsi="Arial"/>
        </w:rPr>
      </w:pPr>
    </w:p>
    <w:p w14:paraId="397C5EE4" w14:textId="73512C63" w:rsidR="00CA0C45" w:rsidRDefault="00CA0C45">
      <w:pPr>
        <w:spacing w:line="360" w:lineRule="auto"/>
        <w:rPr>
          <w:rFonts w:ascii="Arial" w:hAnsi="Arial"/>
        </w:rPr>
      </w:pPr>
    </w:p>
    <w:p w14:paraId="6F59E8C7" w14:textId="77777777" w:rsidR="00D20C7A" w:rsidRDefault="00D20C7A" w:rsidP="002933DC">
      <w:pPr>
        <w:spacing w:after="120" w:line="360" w:lineRule="auto"/>
        <w:jc w:val="center"/>
        <w:rPr>
          <w:rFonts w:ascii="Arial" w:hAnsi="Arial"/>
          <w:b/>
          <w:u w:val="single"/>
          <w:lang w:eastAsia="en-GB"/>
        </w:rPr>
      </w:pPr>
    </w:p>
    <w:p w14:paraId="06B4E9F0" w14:textId="77777777" w:rsidR="00701A22" w:rsidRDefault="00701A22" w:rsidP="002933DC">
      <w:pPr>
        <w:spacing w:after="120" w:line="360" w:lineRule="auto"/>
        <w:jc w:val="center"/>
        <w:rPr>
          <w:rFonts w:ascii="Arial" w:hAnsi="Arial"/>
          <w:b/>
          <w:u w:val="single"/>
          <w:lang w:eastAsia="en-GB"/>
        </w:rPr>
      </w:pPr>
    </w:p>
    <w:p w14:paraId="60A1589C" w14:textId="77777777" w:rsidR="00701A22" w:rsidRDefault="00701A22" w:rsidP="002933DC">
      <w:pPr>
        <w:spacing w:after="120" w:line="360" w:lineRule="auto"/>
        <w:jc w:val="center"/>
        <w:rPr>
          <w:rFonts w:ascii="Arial" w:hAnsi="Arial"/>
          <w:b/>
          <w:u w:val="single"/>
          <w:lang w:eastAsia="en-GB"/>
        </w:rPr>
      </w:pPr>
    </w:p>
    <w:p w14:paraId="7D6EB30B" w14:textId="77777777" w:rsidR="00701A22" w:rsidRDefault="00701A22" w:rsidP="002933DC">
      <w:pPr>
        <w:spacing w:after="120" w:line="360" w:lineRule="auto"/>
        <w:jc w:val="center"/>
        <w:rPr>
          <w:rFonts w:ascii="Arial" w:hAnsi="Arial"/>
          <w:b/>
          <w:u w:val="single"/>
          <w:lang w:eastAsia="en-GB"/>
        </w:rPr>
      </w:pPr>
    </w:p>
    <w:p w14:paraId="3B1267F3" w14:textId="77777777" w:rsidR="00D20C7A" w:rsidRDefault="00D20C7A" w:rsidP="002933DC">
      <w:pPr>
        <w:spacing w:after="120" w:line="360" w:lineRule="auto"/>
        <w:jc w:val="center"/>
        <w:rPr>
          <w:rFonts w:ascii="Arial" w:hAnsi="Arial"/>
          <w:b/>
          <w:u w:val="single"/>
          <w:lang w:eastAsia="en-GB"/>
        </w:rPr>
      </w:pPr>
    </w:p>
    <w:p w14:paraId="1CAC8226" w14:textId="77777777" w:rsidR="00D20C7A" w:rsidRDefault="00D20C7A" w:rsidP="002933DC">
      <w:pPr>
        <w:spacing w:after="120" w:line="360" w:lineRule="auto"/>
        <w:jc w:val="center"/>
        <w:rPr>
          <w:rFonts w:ascii="Arial" w:hAnsi="Arial"/>
          <w:b/>
          <w:u w:val="single"/>
          <w:lang w:eastAsia="en-GB"/>
        </w:rPr>
      </w:pPr>
    </w:p>
    <w:p w14:paraId="6BBA11DD" w14:textId="4C2AAFF1"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A</w:t>
      </w:r>
    </w:p>
    <w:p w14:paraId="5C4C2FEA"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TRANSMISSION CONNECTION ASSET/CONNECTION SITE</w:t>
      </w:r>
    </w:p>
    <w:p w14:paraId="71D6FBBF" w14:textId="77777777" w:rsidR="002933DC" w:rsidRPr="002933DC" w:rsidRDefault="002933DC" w:rsidP="002933DC">
      <w:pPr>
        <w:spacing w:after="120" w:line="360" w:lineRule="auto"/>
        <w:jc w:val="both"/>
        <w:rPr>
          <w:rFonts w:ascii="Arial" w:hAnsi="Arial"/>
          <w:lang w:eastAsia="en-GB"/>
        </w:rPr>
      </w:pPr>
    </w:p>
    <w:p w14:paraId="5F84C320"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033E7C7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0F39B2E8"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33912150" w14:textId="77777777" w:rsidR="002933DC" w:rsidRPr="002933DC" w:rsidRDefault="002933DC" w:rsidP="002933DC">
      <w:pPr>
        <w:spacing w:after="120" w:line="360" w:lineRule="auto"/>
        <w:jc w:val="both"/>
        <w:rPr>
          <w:rFonts w:ascii="Arial" w:hAnsi="Arial"/>
          <w:lang w:eastAsia="en-GB"/>
        </w:rPr>
      </w:pPr>
    </w:p>
    <w:p w14:paraId="61B7B8ED"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1 - Pre-Vesting Assets</w:t>
      </w:r>
    </w:p>
    <w:p w14:paraId="603E4525"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FEF8F9B"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34650E1E" w14:textId="77777777" w:rsidR="002933DC" w:rsidRPr="002933DC" w:rsidRDefault="002933DC" w:rsidP="002933DC">
      <w:pPr>
        <w:spacing w:after="120" w:line="360" w:lineRule="auto"/>
        <w:jc w:val="both"/>
        <w:rPr>
          <w:rFonts w:ascii="Arial" w:hAnsi="Arial"/>
          <w:lang w:eastAsia="en-GB"/>
        </w:rPr>
      </w:pPr>
    </w:p>
    <w:p w14:paraId="23DB6274"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2 - Post-Vesting Assets</w:t>
      </w:r>
    </w:p>
    <w:p w14:paraId="325CAF8B"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28C73234"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CDDAC09" w14:textId="77777777" w:rsidR="002933DC" w:rsidRPr="002933DC" w:rsidRDefault="002933DC" w:rsidP="002933DC">
      <w:pPr>
        <w:spacing w:after="120" w:line="360" w:lineRule="auto"/>
        <w:ind w:left="5171" w:firstLine="589"/>
        <w:jc w:val="both"/>
        <w:rPr>
          <w:rFonts w:ascii="Arial" w:hAnsi="Arial"/>
          <w:lang w:eastAsia="en-GB"/>
        </w:rPr>
      </w:pPr>
    </w:p>
    <w:p w14:paraId="5F1DC97B" w14:textId="77777777" w:rsidR="002933DC" w:rsidRPr="002933DC" w:rsidRDefault="002933DC" w:rsidP="002933DC">
      <w:pPr>
        <w:spacing w:after="120" w:line="360" w:lineRule="auto"/>
        <w:jc w:val="both"/>
        <w:rPr>
          <w:rFonts w:ascii="Arial" w:hAnsi="Arial"/>
          <w:u w:val="single"/>
          <w:lang w:eastAsia="en-GB"/>
        </w:rPr>
      </w:pPr>
      <w:r w:rsidRPr="002933DC">
        <w:rPr>
          <w:rFonts w:ascii="Arial" w:hAnsi="Arial"/>
          <w:u w:val="single"/>
          <w:lang w:eastAsia="en-GB"/>
        </w:rPr>
        <w:t>Part 3 - Energy Metering Systems (*)</w:t>
      </w:r>
    </w:p>
    <w:p w14:paraId="14C76966" w14:textId="77777777" w:rsidR="002933DC" w:rsidRPr="002933DC" w:rsidRDefault="002933DC" w:rsidP="002933DC">
      <w:pPr>
        <w:spacing w:after="120" w:line="360" w:lineRule="auto"/>
        <w:jc w:val="both"/>
        <w:rPr>
          <w:rFonts w:ascii="Arial" w:hAnsi="Arial"/>
          <w:b/>
          <w:lang w:eastAsia="en-GB"/>
        </w:rPr>
      </w:pPr>
      <w:r w:rsidRPr="002933DC">
        <w:rPr>
          <w:rFonts w:ascii="Arial" w:hAnsi="Arial"/>
          <w:b/>
          <w:u w:val="single"/>
          <w:lang w:eastAsia="en-GB"/>
        </w:rPr>
        <w:t>Allocation</w:t>
      </w:r>
      <w:r w:rsidRPr="002933DC">
        <w:rPr>
          <w:rFonts w:ascii="Arial" w:hAnsi="Arial"/>
          <w:b/>
          <w:lang w:eastAsia="en-GB"/>
        </w:rPr>
        <w:tab/>
      </w:r>
      <w:r w:rsidRPr="002933DC">
        <w:rPr>
          <w:rFonts w:ascii="Arial" w:hAnsi="Arial"/>
          <w:b/>
          <w:u w:val="single"/>
          <w:lang w:eastAsia="en-GB"/>
        </w:rPr>
        <w:t>Description</w:t>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Age</w:t>
      </w:r>
      <w:r w:rsidRPr="002933DC">
        <w:rPr>
          <w:rFonts w:ascii="Arial" w:hAnsi="Arial"/>
          <w:b/>
          <w:lang w:eastAsia="en-GB"/>
        </w:rPr>
        <w:tab/>
      </w:r>
      <w:r w:rsidRPr="002933DC">
        <w:rPr>
          <w:rFonts w:ascii="Arial" w:hAnsi="Arial"/>
          <w:b/>
          <w:lang w:eastAsia="en-GB"/>
        </w:rPr>
        <w:tab/>
      </w:r>
      <w:r w:rsidRPr="002933DC">
        <w:rPr>
          <w:rFonts w:ascii="Arial" w:hAnsi="Arial"/>
          <w:b/>
          <w:u w:val="single"/>
          <w:lang w:eastAsia="en-GB"/>
        </w:rPr>
        <w:t>Year</w:t>
      </w:r>
    </w:p>
    <w:p w14:paraId="41232F3E" w14:textId="77777777" w:rsidR="002933DC" w:rsidRPr="002933DC" w:rsidRDefault="002933DC" w:rsidP="002933DC">
      <w:pPr>
        <w:spacing w:after="120" w:line="360" w:lineRule="auto"/>
        <w:ind w:left="4820"/>
        <w:jc w:val="both"/>
        <w:rPr>
          <w:rFonts w:ascii="Arial" w:hAnsi="Arial"/>
          <w:lang w:eastAsia="en-GB"/>
        </w:rPr>
      </w:pPr>
      <w:r w:rsidRPr="002933DC">
        <w:rPr>
          <w:rFonts w:ascii="Arial" w:hAnsi="Arial"/>
          <w:lang w:eastAsia="en-GB"/>
        </w:rPr>
        <w:t>(As at [ ])</w:t>
      </w:r>
    </w:p>
    <w:p w14:paraId="7DD83868" w14:textId="77777777" w:rsidR="002933DC" w:rsidRPr="002933DC" w:rsidRDefault="002933DC" w:rsidP="002933DC">
      <w:pPr>
        <w:spacing w:after="120" w:line="360" w:lineRule="auto"/>
        <w:ind w:left="4820"/>
        <w:jc w:val="both"/>
        <w:rPr>
          <w:rFonts w:ascii="Arial" w:hAnsi="Arial"/>
          <w:lang w:eastAsia="en-GB"/>
        </w:rPr>
      </w:pPr>
    </w:p>
    <w:p w14:paraId="6AF8FAA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 FMS, Energy Metering Systems - The Electronics components have a </w:t>
      </w:r>
      <w:proofErr w:type="gramStart"/>
      <w:r w:rsidRPr="002933DC">
        <w:rPr>
          <w:rFonts w:ascii="Arial" w:hAnsi="Arial"/>
          <w:lang w:eastAsia="en-GB"/>
        </w:rPr>
        <w:t>15 year</w:t>
      </w:r>
      <w:proofErr w:type="gramEnd"/>
      <w:r w:rsidRPr="002933DC">
        <w:rPr>
          <w:rFonts w:ascii="Arial" w:hAnsi="Arial"/>
          <w:lang w:eastAsia="en-GB"/>
        </w:rPr>
        <w:t xml:space="preserve"> replacement period. The Non-Electronics components have a </w:t>
      </w:r>
      <w:proofErr w:type="gramStart"/>
      <w:r w:rsidRPr="002933DC">
        <w:rPr>
          <w:rFonts w:ascii="Arial" w:hAnsi="Arial"/>
          <w:lang w:eastAsia="en-GB"/>
        </w:rPr>
        <w:t>40 year</w:t>
      </w:r>
      <w:proofErr w:type="gramEnd"/>
      <w:r w:rsidRPr="002933DC">
        <w:rPr>
          <w:rFonts w:ascii="Arial" w:hAnsi="Arial"/>
          <w:lang w:eastAsia="en-GB"/>
        </w:rPr>
        <w:t xml:space="preserve"> replacement period.</w:t>
      </w:r>
    </w:p>
    <w:p w14:paraId="6CB4785C"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All the above are inclusive of civil engineering works. At double busbar type substations, ownership of main and reserve busbars follows ownership of section switches.</w:t>
      </w:r>
    </w:p>
    <w:p w14:paraId="627A5B5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Diagram Reference: </w:t>
      </w:r>
      <w:r w:rsidRPr="002933DC">
        <w:rPr>
          <w:rFonts w:ascii="Arial" w:hAnsi="Arial"/>
          <w:lang w:eastAsia="en-GB"/>
        </w:rPr>
        <w:tab/>
        <w:t>[ ]</w:t>
      </w:r>
    </w:p>
    <w:p w14:paraId="0B0E93B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Appendix Reference: </w:t>
      </w:r>
      <w:r w:rsidRPr="002933DC">
        <w:rPr>
          <w:rFonts w:ascii="Arial" w:hAnsi="Arial"/>
          <w:lang w:eastAsia="en-GB"/>
        </w:rPr>
        <w:tab/>
        <w:t>[ ]</w:t>
      </w:r>
    </w:p>
    <w:p w14:paraId="4946748E"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Agreement Reference: </w:t>
      </w:r>
      <w:r w:rsidRPr="002933DC">
        <w:rPr>
          <w:rFonts w:ascii="Arial" w:hAnsi="Arial"/>
          <w:lang w:eastAsia="en-GB"/>
        </w:rPr>
        <w:tab/>
        <w:t>[ ]</w:t>
      </w:r>
    </w:p>
    <w:p w14:paraId="037995E9" w14:textId="77777777" w:rsidR="00D20C7A" w:rsidRDefault="00D20C7A" w:rsidP="002933DC">
      <w:pPr>
        <w:spacing w:after="120" w:line="360" w:lineRule="auto"/>
        <w:jc w:val="center"/>
        <w:rPr>
          <w:rFonts w:ascii="Arial" w:hAnsi="Arial"/>
          <w:b/>
          <w:u w:val="single"/>
          <w:lang w:eastAsia="en-GB"/>
        </w:rPr>
      </w:pPr>
    </w:p>
    <w:p w14:paraId="35AD7568" w14:textId="77777777" w:rsidR="00D20C7A" w:rsidRDefault="00D20C7A" w:rsidP="002933DC">
      <w:pPr>
        <w:spacing w:after="120" w:line="360" w:lineRule="auto"/>
        <w:jc w:val="center"/>
        <w:rPr>
          <w:rFonts w:ascii="Arial" w:hAnsi="Arial"/>
          <w:b/>
          <w:u w:val="single"/>
          <w:lang w:eastAsia="en-GB"/>
        </w:rPr>
      </w:pPr>
    </w:p>
    <w:p w14:paraId="2DD5264E" w14:textId="77777777" w:rsidR="00D20C7A" w:rsidRDefault="00D20C7A" w:rsidP="002933DC">
      <w:pPr>
        <w:spacing w:after="120" w:line="360" w:lineRule="auto"/>
        <w:jc w:val="center"/>
        <w:rPr>
          <w:rFonts w:ascii="Arial" w:hAnsi="Arial"/>
          <w:b/>
          <w:u w:val="single"/>
          <w:lang w:eastAsia="en-GB"/>
        </w:rPr>
      </w:pPr>
    </w:p>
    <w:p w14:paraId="478CCE6E" w14:textId="77777777" w:rsidR="00D20C7A" w:rsidRDefault="00D20C7A" w:rsidP="002933DC">
      <w:pPr>
        <w:spacing w:after="120" w:line="360" w:lineRule="auto"/>
        <w:jc w:val="center"/>
        <w:rPr>
          <w:rFonts w:ascii="Arial" w:hAnsi="Arial"/>
          <w:b/>
          <w:u w:val="single"/>
          <w:lang w:eastAsia="en-GB"/>
        </w:rPr>
      </w:pPr>
    </w:p>
    <w:p w14:paraId="66A7188F" w14:textId="77777777" w:rsidR="00D20C7A" w:rsidRDefault="00D20C7A" w:rsidP="002B5E5E">
      <w:pPr>
        <w:spacing w:after="120" w:line="360" w:lineRule="auto"/>
        <w:rPr>
          <w:rFonts w:ascii="Arial" w:hAnsi="Arial"/>
          <w:b/>
          <w:u w:val="single"/>
          <w:lang w:eastAsia="en-GB"/>
        </w:rPr>
      </w:pPr>
    </w:p>
    <w:p w14:paraId="2EF23C96" w14:textId="18C20784"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APPENDIX B</w:t>
      </w:r>
    </w:p>
    <w:p w14:paraId="1E0B0788" w14:textId="77777777" w:rsidR="002933DC" w:rsidRPr="002933DC" w:rsidRDefault="002933DC" w:rsidP="002933DC">
      <w:pPr>
        <w:spacing w:after="120" w:line="360" w:lineRule="auto"/>
        <w:jc w:val="center"/>
        <w:rPr>
          <w:rFonts w:ascii="Arial" w:hAnsi="Arial"/>
          <w:b/>
          <w:u w:val="single"/>
          <w:lang w:eastAsia="en-GB"/>
        </w:rPr>
      </w:pPr>
      <w:r w:rsidRPr="002933DC">
        <w:rPr>
          <w:rFonts w:ascii="Arial" w:hAnsi="Arial"/>
          <w:b/>
          <w:u w:val="single"/>
          <w:lang w:eastAsia="en-GB"/>
        </w:rPr>
        <w:t>CONNECTION CHARGES/PAYMENT</w:t>
      </w:r>
    </w:p>
    <w:p w14:paraId="282CB95C" w14:textId="77777777" w:rsidR="002933DC" w:rsidRPr="002933DC" w:rsidRDefault="002933DC" w:rsidP="002933DC">
      <w:pPr>
        <w:spacing w:after="120" w:line="360" w:lineRule="auto"/>
        <w:jc w:val="both"/>
        <w:rPr>
          <w:rFonts w:ascii="Arial" w:hAnsi="Arial"/>
          <w:lang w:eastAsia="en-GB"/>
        </w:rPr>
      </w:pPr>
    </w:p>
    <w:p w14:paraId="56CFC6C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Company: </w:t>
      </w:r>
      <w:r w:rsidRPr="002933DC">
        <w:rPr>
          <w:rFonts w:ascii="Arial" w:hAnsi="Arial"/>
          <w:lang w:eastAsia="en-GB"/>
        </w:rPr>
        <w:tab/>
      </w:r>
      <w:r w:rsidRPr="002933DC">
        <w:rPr>
          <w:rFonts w:ascii="Arial" w:hAnsi="Arial"/>
          <w:lang w:eastAsia="en-GB"/>
        </w:rPr>
        <w:tab/>
        <w:t>[ ]</w:t>
      </w:r>
    </w:p>
    <w:p w14:paraId="7C0A9224"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Connection Site: </w:t>
      </w:r>
      <w:r w:rsidRPr="002933DC">
        <w:rPr>
          <w:rFonts w:ascii="Arial" w:hAnsi="Arial"/>
          <w:lang w:eastAsia="en-GB"/>
        </w:rPr>
        <w:tab/>
        <w:t>[ ]</w:t>
      </w:r>
    </w:p>
    <w:p w14:paraId="3C956FF5"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Type: </w:t>
      </w:r>
      <w:r w:rsidRPr="002933DC">
        <w:rPr>
          <w:rFonts w:ascii="Arial" w:hAnsi="Arial"/>
          <w:lang w:eastAsia="en-GB"/>
        </w:rPr>
        <w:tab/>
      </w:r>
      <w:r w:rsidRPr="002933DC">
        <w:rPr>
          <w:rFonts w:ascii="Arial" w:hAnsi="Arial"/>
          <w:lang w:eastAsia="en-GB"/>
        </w:rPr>
        <w:tab/>
      </w:r>
      <w:r w:rsidRPr="002933DC">
        <w:rPr>
          <w:rFonts w:ascii="Arial" w:hAnsi="Arial"/>
          <w:lang w:eastAsia="en-GB"/>
        </w:rPr>
        <w:tab/>
        <w:t>[ ]</w:t>
      </w:r>
    </w:p>
    <w:p w14:paraId="4BF4CDAA" w14:textId="77777777" w:rsidR="002933DC" w:rsidRPr="002933DC" w:rsidRDefault="002933DC" w:rsidP="002933DC">
      <w:pPr>
        <w:spacing w:after="120" w:line="360" w:lineRule="auto"/>
        <w:jc w:val="both"/>
        <w:rPr>
          <w:rFonts w:ascii="Arial" w:hAnsi="Arial"/>
          <w:lang w:eastAsia="en-GB"/>
        </w:rPr>
      </w:pPr>
    </w:p>
    <w:p w14:paraId="0982CD6D" w14:textId="77777777" w:rsidR="002933DC" w:rsidRPr="002933DC" w:rsidRDefault="002933DC" w:rsidP="002933DC">
      <w:pPr>
        <w:spacing w:after="120" w:line="360" w:lineRule="auto"/>
        <w:jc w:val="both"/>
        <w:rPr>
          <w:rFonts w:ascii="Arial" w:hAnsi="Arial"/>
          <w:lang w:eastAsia="en-GB"/>
        </w:rPr>
      </w:pPr>
      <w:r w:rsidRPr="002933DC">
        <w:rPr>
          <w:rFonts w:ascii="Arial" w:hAnsi="Arial"/>
          <w:lang w:eastAsia="en-GB"/>
        </w:rPr>
        <w:t xml:space="preserve">(1) </w:t>
      </w:r>
      <w:r w:rsidRPr="002933DC">
        <w:rPr>
          <w:rFonts w:ascii="Arial" w:hAnsi="Arial"/>
          <w:u w:val="single"/>
          <w:lang w:eastAsia="en-GB"/>
        </w:rPr>
        <w:t>Connection Charges</w:t>
      </w:r>
    </w:p>
    <w:p w14:paraId="7A0F79D4"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set out below may be revised in accordance with the terms of this Bilateral Connection Agreement and/or the Construction Agreement and/or the CUSC and/or the Charging Statements</w:t>
      </w:r>
    </w:p>
    <w:p w14:paraId="3EC1B2CD"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1 - Pre-Vesting Assets</w:t>
      </w:r>
    </w:p>
    <w:p w14:paraId="27F534D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The Connection Charge for those assets extant at 31st March 1990 and specified in Appendix A Part 1 will be at an annual rate for the period </w:t>
      </w:r>
      <w:proofErr w:type="gramStart"/>
      <w:r w:rsidRPr="002933DC">
        <w:rPr>
          <w:rFonts w:ascii="Arial" w:hAnsi="Arial"/>
          <w:lang w:eastAsia="en-GB"/>
        </w:rPr>
        <w:t>[ ]</w:t>
      </w:r>
      <w:proofErr w:type="gramEnd"/>
      <w:r w:rsidRPr="002933DC">
        <w:rPr>
          <w:rFonts w:ascii="Arial" w:hAnsi="Arial"/>
          <w:lang w:eastAsia="en-GB"/>
        </w:rPr>
        <w:t xml:space="preserve"> to [ ] of £[ ] where</w:t>
      </w:r>
    </w:p>
    <w:p w14:paraId="04F827A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3F169A9F"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613694E2"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05FA9B1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7A1D686B"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2 - Post-Vesting Assets</w:t>
      </w:r>
    </w:p>
    <w:p w14:paraId="553BDC9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The Connection Charge for those assets installed for this agreement after 31st March 1990 and specified in Appendix A Part 2 will be at an annual rate for the period </w:t>
      </w:r>
      <w:proofErr w:type="gramStart"/>
      <w:r w:rsidRPr="002933DC">
        <w:rPr>
          <w:rFonts w:ascii="Arial" w:hAnsi="Arial"/>
          <w:lang w:eastAsia="en-GB"/>
        </w:rPr>
        <w:t>[ ]</w:t>
      </w:r>
      <w:proofErr w:type="gramEnd"/>
      <w:r w:rsidRPr="002933DC">
        <w:rPr>
          <w:rFonts w:ascii="Arial" w:hAnsi="Arial"/>
          <w:lang w:eastAsia="en-GB"/>
        </w:rPr>
        <w:t xml:space="preserve"> to [ ] of £[ ] where</w:t>
      </w:r>
    </w:p>
    <w:p w14:paraId="748B43BB"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i/>
          <w:iCs/>
          <w:lang w:eastAsia="en-GB"/>
        </w:rPr>
        <w:tab/>
      </w:r>
      <w:r w:rsidRPr="002933DC">
        <w:rPr>
          <w:rFonts w:ascii="Arial" w:hAnsi="Arial"/>
          <w:i/>
          <w:iCs/>
          <w:u w:val="single"/>
          <w:lang w:eastAsia="en-GB"/>
        </w:rPr>
        <w:t>Rate of Return</w:t>
      </w:r>
      <w:r w:rsidRPr="002933DC">
        <w:rPr>
          <w:rFonts w:ascii="Arial" w:hAnsi="Arial"/>
          <w:i/>
          <w:iCs/>
          <w:lang w:eastAsia="en-GB"/>
        </w:rPr>
        <w:t xml:space="preserve"> </w:t>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i/>
          <w:iCs/>
          <w:lang w:eastAsia="en-GB"/>
        </w:rPr>
        <w:tab/>
      </w:r>
      <w:r w:rsidRPr="002933DC">
        <w:rPr>
          <w:rFonts w:ascii="Arial" w:hAnsi="Arial"/>
          <w:lang w:eastAsia="en-GB"/>
        </w:rPr>
        <w:t>= [ ]%</w:t>
      </w:r>
    </w:p>
    <w:p w14:paraId="1DB24ED4" w14:textId="77777777" w:rsidR="002933DC" w:rsidRPr="002933DC" w:rsidRDefault="002933DC" w:rsidP="002933DC">
      <w:pPr>
        <w:spacing w:after="120" w:line="360" w:lineRule="auto"/>
        <w:ind w:left="567" w:hanging="567"/>
        <w:jc w:val="both"/>
        <w:rPr>
          <w:rFonts w:ascii="Arial" w:hAnsi="Arial"/>
          <w:i/>
          <w:iCs/>
          <w:u w:val="single"/>
          <w:lang w:eastAsia="en-GB"/>
        </w:rPr>
      </w:pPr>
      <w:r w:rsidRPr="002933DC">
        <w:rPr>
          <w:rFonts w:ascii="Arial" w:hAnsi="Arial"/>
          <w:i/>
          <w:iCs/>
          <w:lang w:eastAsia="en-GB"/>
        </w:rPr>
        <w:tab/>
      </w:r>
      <w:r w:rsidRPr="002933DC">
        <w:rPr>
          <w:rFonts w:ascii="Arial" w:hAnsi="Arial"/>
          <w:i/>
          <w:iCs/>
          <w:u w:val="single"/>
          <w:lang w:eastAsia="en-GB"/>
        </w:rPr>
        <w:t>Transmission Costs</w:t>
      </w:r>
    </w:p>
    <w:p w14:paraId="5C86D216"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A Site specific maintenance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B36833D"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 xml:space="preserve">Part B Other transmission costs element </w:t>
      </w:r>
      <w:r w:rsidRPr="002933DC">
        <w:rPr>
          <w:rFonts w:ascii="Arial" w:hAnsi="Arial"/>
          <w:lang w:eastAsia="en-GB"/>
        </w:rPr>
        <w:tab/>
      </w:r>
      <w:r w:rsidRPr="002933DC">
        <w:rPr>
          <w:rFonts w:ascii="Arial" w:hAnsi="Arial"/>
          <w:lang w:eastAsia="en-GB"/>
        </w:rPr>
        <w:tab/>
      </w:r>
      <w:r w:rsidRPr="002933DC">
        <w:rPr>
          <w:rFonts w:ascii="Arial" w:hAnsi="Arial"/>
          <w:lang w:eastAsia="en-GB"/>
        </w:rPr>
        <w:tab/>
      </w:r>
      <w:r w:rsidRPr="002933DC">
        <w:rPr>
          <w:rFonts w:ascii="Arial" w:hAnsi="Arial"/>
          <w:lang w:eastAsia="en-GB"/>
        </w:rPr>
        <w:tab/>
        <w:t>= £[ ]</w:t>
      </w:r>
    </w:p>
    <w:p w14:paraId="35558E8E"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3 - Energy Metering Systems</w:t>
      </w:r>
    </w:p>
    <w:p w14:paraId="2E4ABDCC"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For FMS, Energy Metering Systems assets, installed for this agreement as specified in Appendix A Part 3 the Connection Charge will be at an annual rate for the period from [ ] to [ ] of £[ ]</w:t>
      </w:r>
    </w:p>
    <w:p w14:paraId="045FF74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4 - Miscellaneous Charges</w:t>
      </w:r>
    </w:p>
    <w:p w14:paraId="709E332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miscellaneous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001D99F8" w14:textId="77777777" w:rsidR="002933DC" w:rsidRPr="002933DC" w:rsidRDefault="002933DC" w:rsidP="002933DC">
      <w:pPr>
        <w:spacing w:after="120" w:line="360" w:lineRule="auto"/>
        <w:ind w:left="567" w:hanging="567"/>
        <w:jc w:val="both"/>
        <w:rPr>
          <w:rFonts w:ascii="Arial" w:hAnsi="Arial"/>
          <w:b/>
          <w:u w:val="single"/>
          <w:lang w:eastAsia="en-GB"/>
        </w:rPr>
      </w:pPr>
      <w:r w:rsidRPr="002933DC">
        <w:rPr>
          <w:rFonts w:ascii="Arial" w:hAnsi="Arial"/>
          <w:b/>
          <w:lang w:eastAsia="en-GB"/>
        </w:rPr>
        <w:tab/>
      </w:r>
      <w:r w:rsidRPr="002933DC">
        <w:rPr>
          <w:rFonts w:ascii="Arial" w:hAnsi="Arial"/>
          <w:b/>
          <w:u w:val="single"/>
          <w:lang w:eastAsia="en-GB"/>
        </w:rPr>
        <w:t>Part 5 - One-off / Transmission Charges</w:t>
      </w:r>
    </w:p>
    <w:p w14:paraId="0AA86C21"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transmission charge shall be £[ ] in respect of the period from [ ] to [ ] payable as an estimated indexed charge in twelve monthly instalments subject to adjustment in accordance with the terms of this Bilateral Connection Agreement and/or the CUSC and/or the Charging Statements</w:t>
      </w:r>
    </w:p>
    <w:p w14:paraId="7A48E7D5"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 xml:space="preserve">(2) </w:t>
      </w:r>
      <w:r w:rsidRPr="002933DC">
        <w:rPr>
          <w:rFonts w:ascii="Arial" w:hAnsi="Arial"/>
          <w:u w:val="single"/>
          <w:lang w:eastAsia="en-GB"/>
        </w:rPr>
        <w:t>Payment</w:t>
      </w:r>
    </w:p>
    <w:p w14:paraId="59F2C749" w14:textId="77777777" w:rsidR="002933DC" w:rsidRP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b/>
        <w:t>The Connection Charges for Parts 1 to 6 shall be payable in equal monthly instalments as specified in Paragraph 6.6 of the CUSC</w:t>
      </w:r>
    </w:p>
    <w:p w14:paraId="51D4223F" w14:textId="4C61AB65" w:rsidR="002933DC" w:rsidRDefault="002933DC" w:rsidP="002933DC">
      <w:pPr>
        <w:spacing w:after="120" w:line="360" w:lineRule="auto"/>
        <w:ind w:left="567" w:hanging="567"/>
        <w:jc w:val="both"/>
        <w:rPr>
          <w:rFonts w:ascii="Arial" w:hAnsi="Arial"/>
          <w:lang w:eastAsia="en-GB"/>
        </w:rPr>
      </w:pPr>
      <w:r w:rsidRPr="002933DC">
        <w:rPr>
          <w:rFonts w:ascii="Arial" w:hAnsi="Arial"/>
          <w:lang w:eastAsia="en-GB"/>
        </w:rPr>
        <w:t>Appendix Reference:</w:t>
      </w:r>
      <w:r w:rsidRPr="002933DC">
        <w:rPr>
          <w:rFonts w:ascii="Arial" w:hAnsi="Arial"/>
          <w:lang w:eastAsia="en-GB"/>
        </w:rPr>
        <w:tab/>
        <w:t>[ ]</w:t>
      </w:r>
    </w:p>
    <w:p w14:paraId="59F920A0" w14:textId="5BE90D2D" w:rsidR="00D20C7A" w:rsidRDefault="00D20C7A" w:rsidP="002933DC">
      <w:pPr>
        <w:spacing w:after="120" w:line="360" w:lineRule="auto"/>
        <w:ind w:left="567" w:hanging="567"/>
        <w:jc w:val="both"/>
        <w:rPr>
          <w:rFonts w:ascii="Arial" w:hAnsi="Arial"/>
          <w:lang w:eastAsia="en-GB"/>
        </w:rPr>
      </w:pPr>
    </w:p>
    <w:p w14:paraId="08A25859" w14:textId="77777777" w:rsidR="00861CE9" w:rsidRDefault="00861CE9" w:rsidP="002933DC">
      <w:pPr>
        <w:spacing w:after="120" w:line="360" w:lineRule="auto"/>
        <w:ind w:left="567" w:hanging="567"/>
        <w:jc w:val="both"/>
        <w:rPr>
          <w:rFonts w:ascii="Arial" w:hAnsi="Arial"/>
          <w:lang w:eastAsia="en-GB"/>
        </w:rPr>
      </w:pPr>
    </w:p>
    <w:p w14:paraId="1C324AB1" w14:textId="77777777" w:rsidR="00861CE9" w:rsidRDefault="00861CE9" w:rsidP="002933DC">
      <w:pPr>
        <w:spacing w:after="120" w:line="360" w:lineRule="auto"/>
        <w:ind w:left="567" w:hanging="567"/>
        <w:jc w:val="both"/>
        <w:rPr>
          <w:rFonts w:ascii="Arial" w:hAnsi="Arial"/>
          <w:lang w:eastAsia="en-GB"/>
        </w:rPr>
      </w:pPr>
    </w:p>
    <w:p w14:paraId="47123B0A" w14:textId="77777777" w:rsidR="00861CE9" w:rsidRDefault="00861CE9" w:rsidP="002933DC">
      <w:pPr>
        <w:spacing w:after="120" w:line="360" w:lineRule="auto"/>
        <w:ind w:left="567" w:hanging="567"/>
        <w:jc w:val="both"/>
        <w:rPr>
          <w:rFonts w:ascii="Arial" w:hAnsi="Arial"/>
          <w:lang w:eastAsia="en-GB"/>
        </w:rPr>
      </w:pPr>
    </w:p>
    <w:p w14:paraId="591433FF" w14:textId="77777777" w:rsidR="00861CE9" w:rsidRDefault="00861CE9" w:rsidP="002933DC">
      <w:pPr>
        <w:spacing w:after="120" w:line="360" w:lineRule="auto"/>
        <w:ind w:left="567" w:hanging="567"/>
        <w:jc w:val="both"/>
        <w:rPr>
          <w:rFonts w:ascii="Arial" w:hAnsi="Arial"/>
          <w:lang w:eastAsia="en-GB"/>
        </w:rPr>
      </w:pPr>
    </w:p>
    <w:p w14:paraId="7C4C29EC" w14:textId="77777777" w:rsidR="00861CE9" w:rsidRDefault="00861CE9" w:rsidP="002933DC">
      <w:pPr>
        <w:spacing w:after="120" w:line="360" w:lineRule="auto"/>
        <w:ind w:left="567" w:hanging="567"/>
        <w:jc w:val="both"/>
        <w:rPr>
          <w:rFonts w:ascii="Arial" w:hAnsi="Arial"/>
          <w:lang w:eastAsia="en-GB"/>
        </w:rPr>
      </w:pPr>
    </w:p>
    <w:p w14:paraId="13E3B474" w14:textId="77777777" w:rsidR="00861CE9" w:rsidRDefault="00861CE9" w:rsidP="002933DC">
      <w:pPr>
        <w:spacing w:after="120" w:line="360" w:lineRule="auto"/>
        <w:ind w:left="567" w:hanging="567"/>
        <w:jc w:val="both"/>
        <w:rPr>
          <w:rFonts w:ascii="Arial" w:hAnsi="Arial"/>
          <w:lang w:eastAsia="en-GB"/>
        </w:rPr>
      </w:pPr>
    </w:p>
    <w:p w14:paraId="72A88AE3" w14:textId="77777777" w:rsidR="00861CE9" w:rsidRDefault="00861CE9" w:rsidP="002933DC">
      <w:pPr>
        <w:spacing w:after="120" w:line="360" w:lineRule="auto"/>
        <w:ind w:left="567" w:hanging="567"/>
        <w:jc w:val="both"/>
        <w:rPr>
          <w:rFonts w:ascii="Arial" w:hAnsi="Arial"/>
          <w:lang w:eastAsia="en-GB"/>
        </w:rPr>
      </w:pPr>
    </w:p>
    <w:p w14:paraId="5C5D4A15" w14:textId="77777777" w:rsidR="00861CE9" w:rsidRDefault="00861CE9" w:rsidP="002933DC">
      <w:pPr>
        <w:spacing w:after="120" w:line="360" w:lineRule="auto"/>
        <w:ind w:left="567" w:hanging="567"/>
        <w:jc w:val="both"/>
        <w:rPr>
          <w:rFonts w:ascii="Arial" w:hAnsi="Arial"/>
          <w:lang w:eastAsia="en-GB"/>
        </w:rPr>
      </w:pPr>
    </w:p>
    <w:p w14:paraId="6B5322A2" w14:textId="77777777" w:rsidR="00861CE9" w:rsidRDefault="00861CE9" w:rsidP="002933DC">
      <w:pPr>
        <w:spacing w:after="120" w:line="360" w:lineRule="auto"/>
        <w:ind w:left="567" w:hanging="567"/>
        <w:jc w:val="both"/>
        <w:rPr>
          <w:rFonts w:ascii="Arial" w:hAnsi="Arial"/>
          <w:lang w:eastAsia="en-GB"/>
        </w:rPr>
      </w:pPr>
    </w:p>
    <w:p w14:paraId="0080F5FD" w14:textId="77777777" w:rsidR="00861CE9" w:rsidRDefault="00861CE9" w:rsidP="002933DC">
      <w:pPr>
        <w:spacing w:after="120" w:line="360" w:lineRule="auto"/>
        <w:ind w:left="567" w:hanging="567"/>
        <w:jc w:val="both"/>
        <w:rPr>
          <w:rFonts w:ascii="Arial" w:hAnsi="Arial"/>
          <w:lang w:eastAsia="en-GB"/>
        </w:rPr>
      </w:pPr>
    </w:p>
    <w:p w14:paraId="65DF82C6" w14:textId="77777777" w:rsidR="00861CE9" w:rsidRDefault="00861CE9" w:rsidP="002933DC">
      <w:pPr>
        <w:spacing w:after="120" w:line="360" w:lineRule="auto"/>
        <w:ind w:left="567" w:hanging="567"/>
        <w:jc w:val="both"/>
        <w:rPr>
          <w:rFonts w:ascii="Arial" w:hAnsi="Arial"/>
          <w:lang w:eastAsia="en-GB"/>
        </w:rPr>
      </w:pPr>
    </w:p>
    <w:p w14:paraId="4858A8A6" w14:textId="77777777" w:rsidR="00861CE9" w:rsidRDefault="00861CE9" w:rsidP="002933DC">
      <w:pPr>
        <w:spacing w:after="120" w:line="360" w:lineRule="auto"/>
        <w:ind w:left="567" w:hanging="567"/>
        <w:jc w:val="both"/>
        <w:rPr>
          <w:rFonts w:ascii="Arial" w:hAnsi="Arial"/>
          <w:lang w:eastAsia="en-GB"/>
        </w:rPr>
      </w:pPr>
    </w:p>
    <w:p w14:paraId="2D347E07" w14:textId="77777777" w:rsidR="00861CE9" w:rsidRDefault="00861CE9" w:rsidP="002933DC">
      <w:pPr>
        <w:spacing w:after="120" w:line="360" w:lineRule="auto"/>
        <w:ind w:left="567" w:hanging="567"/>
        <w:jc w:val="both"/>
        <w:rPr>
          <w:rFonts w:ascii="Arial" w:hAnsi="Arial"/>
          <w:lang w:eastAsia="en-GB"/>
        </w:rPr>
      </w:pPr>
    </w:p>
    <w:p w14:paraId="3BA3B5A9" w14:textId="77777777" w:rsidR="00861CE9" w:rsidRDefault="00861CE9" w:rsidP="002933DC">
      <w:pPr>
        <w:spacing w:after="120" w:line="360" w:lineRule="auto"/>
        <w:ind w:left="567" w:hanging="567"/>
        <w:jc w:val="both"/>
        <w:rPr>
          <w:rFonts w:ascii="Arial" w:hAnsi="Arial"/>
          <w:lang w:eastAsia="en-GB"/>
        </w:rPr>
      </w:pPr>
    </w:p>
    <w:p w14:paraId="5CC9911B" w14:textId="77777777" w:rsidR="00861CE9" w:rsidRDefault="00861CE9" w:rsidP="002933DC">
      <w:pPr>
        <w:spacing w:after="120" w:line="360" w:lineRule="auto"/>
        <w:ind w:left="567" w:hanging="567"/>
        <w:jc w:val="both"/>
        <w:rPr>
          <w:rFonts w:ascii="Arial" w:hAnsi="Arial"/>
          <w:lang w:eastAsia="en-GB"/>
        </w:rPr>
      </w:pPr>
    </w:p>
    <w:p w14:paraId="5DBB363A" w14:textId="721C253C" w:rsidR="002B5E5E" w:rsidRDefault="002B5E5E" w:rsidP="002933DC">
      <w:pPr>
        <w:spacing w:after="120" w:line="360" w:lineRule="auto"/>
        <w:ind w:left="567" w:hanging="567"/>
        <w:jc w:val="both"/>
        <w:rPr>
          <w:rFonts w:ascii="Arial" w:hAnsi="Arial"/>
          <w:lang w:eastAsia="en-GB"/>
        </w:rPr>
      </w:pPr>
    </w:p>
    <w:p w14:paraId="73332BE9" w14:textId="45201CF2" w:rsidR="0097312C" w:rsidRPr="00752F8D" w:rsidRDefault="0097312C" w:rsidP="0097312C">
      <w:pPr>
        <w:spacing w:after="120" w:line="360" w:lineRule="auto"/>
        <w:jc w:val="center"/>
        <w:rPr>
          <w:b/>
          <w:u w:val="single"/>
          <w:lang w:eastAsia="en-GB"/>
        </w:rPr>
      </w:pPr>
      <w:r w:rsidRPr="00752F8D">
        <w:rPr>
          <w:b/>
          <w:u w:val="single"/>
          <w:lang w:eastAsia="en-GB"/>
        </w:rPr>
        <w:t>APPENDIX F2</w:t>
      </w:r>
    </w:p>
    <w:p w14:paraId="0D2875B2" w14:textId="77777777" w:rsidR="0097312C" w:rsidRPr="00752F8D" w:rsidRDefault="0097312C" w:rsidP="0097312C">
      <w:pPr>
        <w:spacing w:after="120" w:line="360" w:lineRule="auto"/>
        <w:jc w:val="center"/>
        <w:rPr>
          <w:b/>
          <w:lang w:eastAsia="en-GB"/>
        </w:rPr>
      </w:pPr>
      <w:r w:rsidRPr="00752F8D">
        <w:rPr>
          <w:b/>
          <w:lang w:eastAsia="en-GB"/>
        </w:rPr>
        <w:t>[NOT USED]</w:t>
      </w:r>
    </w:p>
    <w:p w14:paraId="6437DE7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F3</w:t>
      </w:r>
    </w:p>
    <w:p w14:paraId="4E5D786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72E10213" w14:textId="77777777" w:rsidR="0097312C" w:rsidRPr="00752F8D" w:rsidRDefault="0097312C" w:rsidP="0097312C">
      <w:pPr>
        <w:spacing w:after="120" w:line="360" w:lineRule="auto"/>
        <w:jc w:val="center"/>
        <w:rPr>
          <w:b/>
          <w:u w:val="single"/>
          <w:lang w:eastAsia="en-GB"/>
        </w:rPr>
      </w:pPr>
      <w:r w:rsidRPr="00752F8D">
        <w:rPr>
          <w:b/>
          <w:u w:val="single"/>
          <w:lang w:eastAsia="en-GB"/>
        </w:rPr>
        <w:t>SPECIAL AUTOMATIC FACILITIES</w:t>
      </w:r>
    </w:p>
    <w:p w14:paraId="3D197A0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F4</w:t>
      </w:r>
    </w:p>
    <w:p w14:paraId="156A4FCF"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2A846AB4" w14:textId="77777777" w:rsidR="0097312C" w:rsidRPr="00752F8D" w:rsidRDefault="0097312C" w:rsidP="0097312C">
      <w:pPr>
        <w:spacing w:after="120" w:line="360" w:lineRule="auto"/>
        <w:jc w:val="center"/>
        <w:rPr>
          <w:b/>
          <w:u w:val="single"/>
          <w:lang w:eastAsia="en-GB"/>
        </w:rPr>
      </w:pPr>
      <w:r w:rsidRPr="00752F8D">
        <w:rPr>
          <w:b/>
          <w:u w:val="single"/>
          <w:lang w:eastAsia="en-GB"/>
        </w:rPr>
        <w:t>PROTECTION AND CONTROL RELAY SETTINGS</w:t>
      </w:r>
    </w:p>
    <w:p w14:paraId="34FE3F34" w14:textId="77777777" w:rsidR="0097312C" w:rsidRPr="00752F8D" w:rsidRDefault="0097312C" w:rsidP="0097312C">
      <w:pPr>
        <w:spacing w:after="120" w:line="360" w:lineRule="auto"/>
        <w:jc w:val="center"/>
        <w:rPr>
          <w:b/>
          <w:u w:val="single"/>
          <w:lang w:eastAsia="en-GB"/>
        </w:rPr>
      </w:pPr>
      <w:r w:rsidRPr="00752F8D">
        <w:rPr>
          <w:b/>
          <w:u w:val="single"/>
          <w:lang w:eastAsia="en-GB"/>
        </w:rPr>
        <w:t>FAULT CLEARANCE TIMES</w:t>
      </w:r>
    </w:p>
    <w:p w14:paraId="18CB7021" w14:textId="77777777" w:rsidR="0097312C" w:rsidRPr="00752F8D" w:rsidRDefault="0097312C" w:rsidP="0097312C">
      <w:pPr>
        <w:spacing w:after="120" w:line="360" w:lineRule="auto"/>
        <w:jc w:val="center"/>
        <w:rPr>
          <w:b/>
          <w:u w:val="single"/>
          <w:lang w:eastAsia="en-GB"/>
        </w:rPr>
      </w:pPr>
      <w:r w:rsidRPr="00752F8D">
        <w:rPr>
          <w:b/>
          <w:u w:val="single"/>
          <w:lang w:eastAsia="en-GB"/>
        </w:rPr>
        <w:t>APPENDIX F5</w:t>
      </w:r>
    </w:p>
    <w:p w14:paraId="4F996B58" w14:textId="77777777" w:rsidR="0097312C" w:rsidRPr="00752F8D" w:rsidRDefault="0097312C" w:rsidP="0097312C">
      <w:pPr>
        <w:spacing w:after="120" w:line="360" w:lineRule="auto"/>
        <w:jc w:val="center"/>
        <w:rPr>
          <w:b/>
          <w:u w:val="single"/>
          <w:lang w:eastAsia="en-GB"/>
        </w:rPr>
      </w:pPr>
      <w:r w:rsidRPr="00752F8D">
        <w:rPr>
          <w:b/>
          <w:u w:val="single"/>
          <w:lang w:eastAsia="en-GB"/>
        </w:rPr>
        <w:t>SITE SPECIFIC TECHNICAL CONDITIONS:</w:t>
      </w:r>
    </w:p>
    <w:p w14:paraId="4BB7E224" w14:textId="77777777" w:rsidR="0097312C" w:rsidRPr="00752F8D" w:rsidRDefault="0097312C" w:rsidP="0097312C">
      <w:pPr>
        <w:spacing w:after="120" w:line="360" w:lineRule="auto"/>
        <w:jc w:val="center"/>
        <w:rPr>
          <w:b/>
          <w:u w:val="single"/>
          <w:lang w:eastAsia="en-GB"/>
        </w:rPr>
      </w:pPr>
      <w:r w:rsidRPr="00752F8D">
        <w:rPr>
          <w:b/>
          <w:u w:val="single"/>
          <w:lang w:eastAsia="en-GB"/>
        </w:rPr>
        <w:t>LOAD SHEDDING FREQUENCY SENSITIVE RELAYS</w:t>
      </w:r>
    </w:p>
    <w:p w14:paraId="2C5887B7" w14:textId="686B4A61" w:rsidR="00284890" w:rsidRDefault="00284890">
      <w:pPr>
        <w:rPr>
          <w:rFonts w:ascii="Arial" w:hAnsi="Arial"/>
          <w:lang w:eastAsia="en-GB"/>
        </w:rPr>
        <w:sectPr w:rsidR="00284890" w:rsidSect="003E7C13">
          <w:headerReference w:type="even" r:id="rId11"/>
          <w:headerReference w:type="default" r:id="rId12"/>
          <w:footerReference w:type="even" r:id="rId13"/>
          <w:footerReference w:type="default" r:id="rId14"/>
          <w:headerReference w:type="first" r:id="rId15"/>
          <w:footerReference w:type="first" r:id="rId16"/>
          <w:pgSz w:w="11920" w:h="16850"/>
          <w:pgMar w:top="1220" w:right="1100" w:bottom="1280" w:left="1620" w:header="0" w:footer="1434" w:gutter="0"/>
          <w:pgNumType w:start="1"/>
          <w:cols w:space="720"/>
          <w:noEndnote/>
          <w:titlePg/>
          <w:docGrid w:linePitch="272"/>
        </w:sectPr>
      </w:pPr>
    </w:p>
    <w:p w14:paraId="601B9E70" w14:textId="0DD3896B" w:rsidR="00D20C7A" w:rsidRPr="00D20C7A" w:rsidRDefault="00D20C7A" w:rsidP="00701A22">
      <w:pPr>
        <w:jc w:val="center"/>
        <w:rPr>
          <w:rFonts w:ascii="Arial" w:hAnsi="Arial" w:cs="Arial"/>
          <w:lang w:eastAsia="en-GB"/>
        </w:rPr>
      </w:pPr>
      <w:r w:rsidRPr="00D20C7A">
        <w:rPr>
          <w:rFonts w:ascii="Arial" w:hAnsi="Arial" w:cs="Arial"/>
          <w:b/>
          <w:bCs/>
          <w:spacing w:val="-2"/>
          <w:u w:val="thick"/>
          <w:lang w:eastAsia="en-GB"/>
        </w:rPr>
        <w:t>APPENDIX</w:t>
      </w:r>
      <w:r w:rsidRPr="00D20C7A">
        <w:rPr>
          <w:rFonts w:ascii="Arial" w:hAnsi="Arial" w:cs="Arial"/>
          <w:b/>
          <w:bCs/>
          <w:spacing w:val="-8"/>
          <w:u w:val="thick"/>
          <w:lang w:eastAsia="en-GB"/>
        </w:rPr>
        <w:t xml:space="preserve"> </w:t>
      </w:r>
      <w:r w:rsidRPr="00D20C7A">
        <w:rPr>
          <w:rFonts w:ascii="Arial" w:hAnsi="Arial" w:cs="Arial"/>
          <w:b/>
          <w:bCs/>
          <w:u w:val="thick"/>
          <w:lang w:eastAsia="en-GB"/>
        </w:rPr>
        <w:t>G</w:t>
      </w:r>
      <w:r w:rsidRPr="00D20C7A">
        <w:rPr>
          <w:rFonts w:ascii="Arial" w:hAnsi="Arial" w:cs="Arial"/>
          <w:b/>
          <w:bCs/>
          <w:spacing w:val="-3"/>
          <w:u w:val="thick"/>
          <w:lang w:eastAsia="en-GB"/>
        </w:rPr>
        <w:t xml:space="preserve"> </w:t>
      </w:r>
      <w:r w:rsidRPr="00D20C7A">
        <w:rPr>
          <w:rFonts w:ascii="Arial" w:hAnsi="Arial" w:cs="Arial"/>
          <w:b/>
          <w:bCs/>
          <w:u w:val="thick"/>
          <w:lang w:eastAsia="en-GB"/>
        </w:rPr>
        <w:t>–</w:t>
      </w:r>
      <w:r w:rsidRPr="00D20C7A">
        <w:rPr>
          <w:rFonts w:ascii="Arial" w:hAnsi="Arial" w:cs="Arial"/>
          <w:b/>
          <w:bCs/>
          <w:spacing w:val="-10"/>
          <w:u w:val="thick"/>
          <w:lang w:eastAsia="en-GB"/>
        </w:rPr>
        <w:t xml:space="preserve"> </w:t>
      </w:r>
      <w:r w:rsidRPr="00D20C7A">
        <w:rPr>
          <w:rFonts w:ascii="Arial" w:hAnsi="Arial" w:cs="Arial"/>
          <w:b/>
          <w:bCs/>
          <w:spacing w:val="-1"/>
          <w:u w:val="thick"/>
          <w:lang w:eastAsia="en-GB"/>
        </w:rPr>
        <w:t>Schedule</w:t>
      </w:r>
      <w:r w:rsidRPr="00D20C7A">
        <w:rPr>
          <w:rFonts w:ascii="Arial" w:hAnsi="Arial" w:cs="Arial"/>
          <w:b/>
          <w:bCs/>
          <w:spacing w:val="-9"/>
          <w:u w:val="thick"/>
          <w:lang w:eastAsia="en-GB"/>
        </w:rPr>
        <w:t xml:space="preserve"> </w:t>
      </w:r>
      <w:r w:rsidRPr="00D20C7A">
        <w:rPr>
          <w:rFonts w:ascii="Arial" w:hAnsi="Arial" w:cs="Arial"/>
          <w:b/>
          <w:bCs/>
          <w:u w:val="thick"/>
          <w:lang w:eastAsia="en-GB"/>
        </w:rPr>
        <w:t>1</w:t>
      </w:r>
    </w:p>
    <w:p w14:paraId="1E9A12A5" w14:textId="77777777" w:rsidR="00D20C7A" w:rsidRPr="00D20C7A" w:rsidRDefault="00D20C7A" w:rsidP="00D20C7A">
      <w:pPr>
        <w:widowControl w:val="0"/>
        <w:kinsoku w:val="0"/>
        <w:overflowPunct w:val="0"/>
        <w:autoSpaceDE w:val="0"/>
        <w:autoSpaceDN w:val="0"/>
        <w:adjustRightInd w:val="0"/>
        <w:spacing w:before="4"/>
        <w:rPr>
          <w:rFonts w:ascii="Arial" w:hAnsi="Arial" w:cs="Arial"/>
          <w:b/>
          <w:bCs/>
          <w:lang w:eastAsia="en-GB"/>
        </w:rPr>
      </w:pPr>
    </w:p>
    <w:p w14:paraId="17CA0342" w14:textId="77777777" w:rsidR="00D20C7A" w:rsidRPr="00D20C7A" w:rsidRDefault="00D20C7A" w:rsidP="00D20C7A">
      <w:pPr>
        <w:widowControl w:val="0"/>
        <w:kinsoku w:val="0"/>
        <w:overflowPunct w:val="0"/>
        <w:autoSpaceDE w:val="0"/>
        <w:autoSpaceDN w:val="0"/>
        <w:adjustRightInd w:val="0"/>
        <w:spacing w:before="74"/>
        <w:ind w:left="2471"/>
        <w:rPr>
          <w:rFonts w:ascii="Arial" w:hAnsi="Arial" w:cs="Arial"/>
          <w:lang w:eastAsia="en-GB"/>
        </w:rPr>
      </w:pPr>
      <w:r w:rsidRPr="00D20C7A">
        <w:rPr>
          <w:rFonts w:ascii="Arial" w:hAnsi="Arial" w:cs="Arial"/>
          <w:b/>
          <w:bCs/>
          <w:spacing w:val="-1"/>
          <w:u w:val="thick"/>
          <w:lang w:eastAsia="en-GB"/>
        </w:rPr>
        <w:t>DEVELOPERS,</w:t>
      </w:r>
      <w:r w:rsidRPr="00D20C7A">
        <w:rPr>
          <w:rFonts w:ascii="Arial" w:hAnsi="Arial" w:cs="Arial"/>
          <w:b/>
          <w:bCs/>
          <w:spacing w:val="-11"/>
          <w:u w:val="thick"/>
          <w:lang w:eastAsia="en-GB"/>
        </w:rPr>
        <w:t xml:space="preserve"> </w:t>
      </w:r>
      <w:r w:rsidRPr="00D20C7A">
        <w:rPr>
          <w:rFonts w:ascii="Arial" w:hAnsi="Arial" w:cs="Arial"/>
          <w:b/>
          <w:bCs/>
          <w:spacing w:val="-2"/>
          <w:u w:val="thick"/>
          <w:lang w:eastAsia="en-GB"/>
        </w:rPr>
        <w:t>RELEVANT</w:t>
      </w:r>
      <w:r w:rsidRPr="00D20C7A">
        <w:rPr>
          <w:rFonts w:ascii="Arial" w:hAnsi="Arial" w:cs="Arial"/>
          <w:b/>
          <w:bCs/>
          <w:spacing w:val="-12"/>
          <w:u w:val="thick"/>
          <w:lang w:eastAsia="en-GB"/>
        </w:rPr>
        <w:t xml:space="preserve"> </w:t>
      </w:r>
      <w:r w:rsidRPr="00D20C7A">
        <w:rPr>
          <w:rFonts w:ascii="Arial" w:hAnsi="Arial" w:cs="Arial"/>
          <w:b/>
          <w:bCs/>
          <w:spacing w:val="-1"/>
          <w:u w:val="thick"/>
          <w:lang w:eastAsia="en-GB"/>
        </w:rPr>
        <w:t>EMBEDDED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POWER</w:t>
      </w:r>
      <w:r w:rsidRPr="00D20C7A">
        <w:rPr>
          <w:rFonts w:ascii="Arial" w:hAnsi="Arial" w:cs="Arial"/>
          <w:b/>
          <w:bCs/>
          <w:spacing w:val="-13"/>
          <w:u w:val="thick"/>
          <w:lang w:eastAsia="en-GB"/>
        </w:rPr>
        <w:t xml:space="preserve"> </w:t>
      </w:r>
      <w:proofErr w:type="gramStart"/>
      <w:r w:rsidRPr="00D20C7A">
        <w:rPr>
          <w:rFonts w:ascii="Arial" w:hAnsi="Arial" w:cs="Arial"/>
          <w:b/>
          <w:bCs/>
          <w:spacing w:val="-1"/>
          <w:u w:val="thick"/>
          <w:lang w:eastAsia="en-GB"/>
        </w:rPr>
        <w:t>STATIONS</w:t>
      </w:r>
      <w:proofErr w:type="gramEnd"/>
      <w:r w:rsidRPr="00D20C7A">
        <w:rPr>
          <w:rFonts w:ascii="Arial" w:hAnsi="Arial" w:cs="Arial"/>
          <w:b/>
          <w:bCs/>
          <w:spacing w:val="-12"/>
          <w:u w:val="thick"/>
          <w:lang w:eastAsia="en-GB"/>
        </w:rPr>
        <w:t xml:space="preserve"> </w:t>
      </w:r>
      <w:r w:rsidRPr="00D20C7A">
        <w:rPr>
          <w:rFonts w:ascii="Arial" w:hAnsi="Arial" w:cs="Arial"/>
          <w:b/>
          <w:bCs/>
          <w:u w:val="thick"/>
          <w:lang w:eastAsia="en-GB"/>
        </w:rPr>
        <w:t>and</w:t>
      </w:r>
      <w:r w:rsidRPr="00D20C7A">
        <w:rPr>
          <w:rFonts w:ascii="Arial" w:hAnsi="Arial" w:cs="Arial"/>
          <w:b/>
          <w:bCs/>
          <w:spacing w:val="-12"/>
          <w:u w:val="thick"/>
          <w:lang w:eastAsia="en-GB"/>
        </w:rPr>
        <w:t xml:space="preserve"> </w:t>
      </w:r>
      <w:r w:rsidRPr="00D20C7A">
        <w:rPr>
          <w:rFonts w:ascii="Arial" w:hAnsi="Arial" w:cs="Arial"/>
          <w:b/>
          <w:bCs/>
          <w:spacing w:val="-2"/>
          <w:u w:val="thick"/>
          <w:lang w:eastAsia="en-GB"/>
        </w:rPr>
        <w:t>TECHNICAL</w:t>
      </w:r>
      <w:r w:rsidRPr="00D20C7A">
        <w:rPr>
          <w:rFonts w:ascii="Arial" w:hAnsi="Arial" w:cs="Arial"/>
          <w:b/>
          <w:bCs/>
          <w:spacing w:val="-11"/>
          <w:u w:val="thick"/>
          <w:lang w:eastAsia="en-GB"/>
        </w:rPr>
        <w:t xml:space="preserve"> </w:t>
      </w:r>
      <w:r w:rsidRPr="00D20C7A">
        <w:rPr>
          <w:rFonts w:ascii="Arial" w:hAnsi="Arial" w:cs="Arial"/>
          <w:b/>
          <w:bCs/>
          <w:spacing w:val="-1"/>
          <w:u w:val="thick"/>
          <w:lang w:eastAsia="en-GB"/>
        </w:rPr>
        <w:t>LIMITATIONS</w:t>
      </w:r>
    </w:p>
    <w:p w14:paraId="3BEBC11C" w14:textId="77777777" w:rsidR="00D20C7A" w:rsidRPr="00D20C7A" w:rsidRDefault="00D20C7A" w:rsidP="00D20C7A">
      <w:pPr>
        <w:widowControl w:val="0"/>
        <w:kinsoku w:val="0"/>
        <w:overflowPunct w:val="0"/>
        <w:autoSpaceDE w:val="0"/>
        <w:autoSpaceDN w:val="0"/>
        <w:adjustRightInd w:val="0"/>
        <w:rPr>
          <w:rFonts w:ascii="Arial" w:hAnsi="Arial" w:cs="Arial"/>
          <w:b/>
          <w:bCs/>
          <w:lang w:eastAsia="en-GB"/>
        </w:rPr>
      </w:pPr>
    </w:p>
    <w:p w14:paraId="5E5C299C" w14:textId="77777777" w:rsidR="00D20C7A" w:rsidRPr="00D20C7A" w:rsidRDefault="00D20C7A" w:rsidP="00D20C7A">
      <w:pPr>
        <w:widowControl w:val="0"/>
        <w:tabs>
          <w:tab w:val="left" w:pos="3052"/>
        </w:tabs>
        <w:kinsoku w:val="0"/>
        <w:overflowPunct w:val="0"/>
        <w:autoSpaceDE w:val="0"/>
        <w:autoSpaceDN w:val="0"/>
        <w:adjustRightInd w:val="0"/>
        <w:spacing w:before="74"/>
        <w:ind w:left="220"/>
        <w:jc w:val="both"/>
        <w:rPr>
          <w:rFonts w:ascii="Arial" w:hAnsi="Arial" w:cs="Arial"/>
          <w:lang w:eastAsia="en-GB"/>
        </w:rPr>
      </w:pPr>
      <w:r w:rsidRPr="00D20C7A">
        <w:rPr>
          <w:rFonts w:ascii="Arial" w:hAnsi="Arial" w:cs="Arial"/>
          <w:spacing w:val="-1"/>
          <w:w w:val="95"/>
          <w:lang w:eastAsia="en-GB"/>
        </w:rPr>
        <w:t>User:</w:t>
      </w:r>
      <w:r w:rsidRPr="00D20C7A">
        <w:rPr>
          <w:rFonts w:ascii="Arial" w:hAnsi="Arial" w:cs="Arial"/>
          <w:spacing w:val="-1"/>
          <w:w w:val="95"/>
          <w:lang w:eastAsia="en-GB"/>
        </w:rPr>
        <w:tab/>
      </w:r>
      <w:r w:rsidRPr="00D20C7A">
        <w:rPr>
          <w:rFonts w:ascii="Arial" w:hAnsi="Arial" w:cs="Arial"/>
          <w:spacing w:val="-1"/>
          <w:lang w:eastAsia="en-GB"/>
        </w:rPr>
        <w:t>[</w:t>
      </w:r>
      <w:r w:rsidRPr="00D20C7A">
        <w:rPr>
          <w:rFonts w:ascii="Arial" w:hAnsi="Arial" w:cs="Arial"/>
          <w:spacing w:val="-1"/>
          <w:lang w:eastAsia="en-GB"/>
        </w:rPr>
        <w:tab/>
        <w:t>]</w:t>
      </w:r>
    </w:p>
    <w:p w14:paraId="10B528BB" w14:textId="77777777" w:rsidR="00D20C7A" w:rsidRPr="00D20C7A" w:rsidRDefault="00D20C7A" w:rsidP="00D20C7A">
      <w:pPr>
        <w:widowControl w:val="0"/>
        <w:kinsoku w:val="0"/>
        <w:overflowPunct w:val="0"/>
        <w:autoSpaceDE w:val="0"/>
        <w:autoSpaceDN w:val="0"/>
        <w:adjustRightInd w:val="0"/>
        <w:spacing w:before="9"/>
        <w:rPr>
          <w:rFonts w:ascii="Arial" w:hAnsi="Arial" w:cs="Arial"/>
          <w:lang w:eastAsia="en-GB"/>
        </w:rPr>
      </w:pPr>
    </w:p>
    <w:p w14:paraId="10E8465C" w14:textId="77777777" w:rsidR="00D20C7A" w:rsidRPr="00D20C7A" w:rsidRDefault="00D20C7A" w:rsidP="00D20C7A">
      <w:pPr>
        <w:widowControl w:val="0"/>
        <w:tabs>
          <w:tab w:val="left" w:pos="3052"/>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lang w:eastAsia="en-GB"/>
        </w:rPr>
        <w:t>Connection</w:t>
      </w:r>
      <w:r w:rsidRPr="00D20C7A">
        <w:rPr>
          <w:rFonts w:ascii="Arial" w:hAnsi="Arial" w:cs="Arial"/>
          <w:spacing w:val="-16"/>
          <w:lang w:eastAsia="en-GB"/>
        </w:rPr>
        <w:t xml:space="preserve"> </w:t>
      </w:r>
      <w:r w:rsidRPr="00D20C7A">
        <w:rPr>
          <w:rFonts w:ascii="Arial" w:hAnsi="Arial" w:cs="Arial"/>
          <w:spacing w:val="-1"/>
          <w:lang w:eastAsia="en-GB"/>
        </w:rPr>
        <w:t>Site:</w:t>
      </w:r>
      <w:r w:rsidRPr="00D20C7A">
        <w:rPr>
          <w:rFonts w:ascii="Arial" w:hAnsi="Arial" w:cs="Arial"/>
          <w:spacing w:val="-1"/>
          <w:lang w:eastAsia="en-GB"/>
        </w:rPr>
        <w:tab/>
        <w:t>[</w:t>
      </w:r>
      <w:r w:rsidRPr="00D20C7A">
        <w:rPr>
          <w:rFonts w:ascii="Arial" w:hAnsi="Arial" w:cs="Arial"/>
          <w:spacing w:val="-1"/>
          <w:lang w:eastAsia="en-GB"/>
        </w:rPr>
        <w:tab/>
        <w:t>] Substation</w:t>
      </w:r>
    </w:p>
    <w:p w14:paraId="39DFE24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5CF8BA19" w14:textId="77777777" w:rsidR="00D20C7A" w:rsidRPr="00D20C7A" w:rsidRDefault="00D20C7A" w:rsidP="00D20C7A">
      <w:pPr>
        <w:widowControl w:val="0"/>
        <w:tabs>
          <w:tab w:val="left" w:pos="3052"/>
          <w:tab w:val="left" w:pos="5055"/>
        </w:tabs>
        <w:kinsoku w:val="0"/>
        <w:overflowPunct w:val="0"/>
        <w:autoSpaceDE w:val="0"/>
        <w:autoSpaceDN w:val="0"/>
        <w:adjustRightInd w:val="0"/>
        <w:ind w:left="220"/>
        <w:jc w:val="both"/>
        <w:rPr>
          <w:rFonts w:ascii="Arial" w:hAnsi="Arial" w:cs="Arial"/>
          <w:lang w:eastAsia="en-GB"/>
        </w:rPr>
      </w:pPr>
      <w:r w:rsidRPr="00D20C7A">
        <w:rPr>
          <w:rFonts w:ascii="Arial" w:hAnsi="Arial" w:cs="Arial"/>
          <w:spacing w:val="-1"/>
          <w:w w:val="95"/>
          <w:lang w:eastAsia="en-GB"/>
        </w:rPr>
        <w:t>Date:</w:t>
      </w:r>
      <w:r w:rsidRPr="00D20C7A">
        <w:rPr>
          <w:rFonts w:ascii="Arial" w:hAnsi="Arial" w:cs="Arial"/>
          <w:spacing w:val="-1"/>
          <w:w w:val="95"/>
          <w:lang w:eastAsia="en-GB"/>
        </w:rPr>
        <w:tab/>
      </w:r>
      <w:r w:rsidRPr="00D20C7A">
        <w:rPr>
          <w:rFonts w:ascii="Arial" w:hAnsi="Arial" w:cs="Arial"/>
          <w:spacing w:val="-1"/>
          <w:lang w:eastAsia="en-GB"/>
        </w:rPr>
        <w:t>[Month] [Year]</w:t>
      </w:r>
      <w:r w:rsidRPr="00D20C7A">
        <w:rPr>
          <w:rFonts w:ascii="Arial" w:hAnsi="Arial" w:cs="Arial"/>
          <w:spacing w:val="-1"/>
          <w:lang w:eastAsia="en-GB"/>
        </w:rPr>
        <w:tab/>
      </w:r>
    </w:p>
    <w:p w14:paraId="4D083808"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5D24DF09" w14:textId="2AACA20C" w:rsidR="00D20C7A" w:rsidRPr="00D20C7A" w:rsidRDefault="00DA4EE9" w:rsidP="00D20C7A">
      <w:pPr>
        <w:widowControl w:val="0"/>
        <w:kinsoku w:val="0"/>
        <w:overflowPunct w:val="0"/>
        <w:autoSpaceDE w:val="0"/>
        <w:autoSpaceDN w:val="0"/>
        <w:adjustRightInd w:val="0"/>
        <w:spacing w:line="20" w:lineRule="atLeast"/>
        <w:ind w:left="199"/>
        <w:rPr>
          <w:rFonts w:ascii="Arial" w:hAnsi="Arial" w:cs="Arial"/>
          <w:sz w:val="2"/>
          <w:szCs w:val="2"/>
          <w:lang w:eastAsia="en-GB"/>
        </w:rPr>
      </w:pPr>
      <w:r>
        <w:rPr>
          <w:noProof/>
        </w:rPr>
        <mc:AlternateContent>
          <mc:Choice Requires="wpg">
            <w:drawing>
              <wp:inline distT="0" distB="0" distL="0" distR="0" wp14:anchorId="695C2308" wp14:editId="62492210">
                <wp:extent cx="8909050" cy="12700"/>
                <wp:effectExtent l="0" t="0" r="0" b="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09050" cy="12700"/>
                          <a:chOff x="0" y="0"/>
                          <a:chExt cx="14030" cy="20"/>
                        </a:xfrm>
                      </wpg:grpSpPr>
                      <wps:wsp>
                        <wps:cNvPr id="5" name="Freeform 4"/>
                        <wps:cNvSpPr>
                          <a:spLocks/>
                        </wps:cNvSpPr>
                        <wps:spPr bwMode="auto">
                          <a:xfrm>
                            <a:off x="5" y="5"/>
                            <a:ext cx="14018" cy="20"/>
                          </a:xfrm>
                          <a:custGeom>
                            <a:avLst/>
                            <a:gdLst>
                              <a:gd name="T0" fmla="*/ 0 w 14018"/>
                              <a:gd name="T1" fmla="*/ 0 h 20"/>
                              <a:gd name="T2" fmla="*/ 14018 w 14018"/>
                              <a:gd name="T3" fmla="*/ 0 h 20"/>
                            </a:gdLst>
                            <a:ahLst/>
                            <a:cxnLst>
                              <a:cxn ang="0">
                                <a:pos x="T0" y="T1"/>
                              </a:cxn>
                              <a:cxn ang="0">
                                <a:pos x="T2" y="T3"/>
                              </a:cxn>
                            </a:cxnLst>
                            <a:rect l="0" t="0" r="r" b="b"/>
                            <a:pathLst>
                              <a:path w="14018" h="20">
                                <a:moveTo>
                                  <a:pt x="0" y="0"/>
                                </a:moveTo>
                                <a:lnTo>
                                  <a:pt x="14018"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6BBF4D1C" id="Group 2" o:spid="_x0000_s1026" style="width:701.5pt;height:1pt;mso-position-horizontal-relative:char;mso-position-vertical-relative:line" coordsize="1403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">
                <v:shape id="Freeform 4" o:spid="_x0000_s1027" style="position:absolute;left:5;top:5;width:14018;height:20;visibility:visible;mso-wrap-style:square;v-text-anchor:top" coordsize="1401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" path="m,l14018,e" filled="f" strokeweight=".20458mm">
                  <v:path arrowok="t" o:connecttype="custom" o:connectlocs="0,0;14018,0" o:connectangles="0,0"/>
                </v:shape>
                <w10:anchorlock/>
              </v:group>
            </w:pict>
          </mc:Fallback>
        </mc:AlternateContent>
      </w:r>
    </w:p>
    <w:p w14:paraId="48B786F2" w14:textId="77777777" w:rsidR="00D20C7A" w:rsidRPr="00D20C7A" w:rsidRDefault="00D20C7A" w:rsidP="00D20C7A">
      <w:pPr>
        <w:widowControl w:val="0"/>
        <w:kinsoku w:val="0"/>
        <w:overflowPunct w:val="0"/>
        <w:autoSpaceDE w:val="0"/>
        <w:autoSpaceDN w:val="0"/>
        <w:adjustRightInd w:val="0"/>
        <w:spacing w:before="4"/>
        <w:rPr>
          <w:rFonts w:ascii="Arial" w:hAnsi="Arial" w:cs="Arial"/>
          <w:sz w:val="19"/>
          <w:szCs w:val="19"/>
          <w:lang w:eastAsia="en-GB"/>
        </w:rPr>
      </w:pPr>
    </w:p>
    <w:p w14:paraId="43C0BE1E" w14:textId="68AB3916"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spacing w:val="-1"/>
          <w:lang w:eastAsia="en-GB"/>
        </w:rPr>
      </w:pPr>
      <w:r w:rsidRPr="00D20C7A">
        <w:rPr>
          <w:rFonts w:ascii="Arial" w:hAnsi="Arial" w:cs="Arial"/>
          <w:b/>
          <w:bCs/>
          <w:spacing w:val="-1"/>
          <w:lang w:eastAsia="en-GB"/>
        </w:rPr>
        <w:t>Part</w:t>
      </w:r>
      <w:r w:rsidRPr="00D20C7A">
        <w:rPr>
          <w:rFonts w:ascii="Arial" w:hAnsi="Arial" w:cs="Arial"/>
          <w:b/>
          <w:bCs/>
          <w:spacing w:val="2"/>
          <w:lang w:eastAsia="en-GB"/>
        </w:rPr>
        <w:t xml:space="preserve"> </w:t>
      </w:r>
      <w:r w:rsidRPr="00D20C7A">
        <w:rPr>
          <w:rFonts w:ascii="Arial" w:hAnsi="Arial" w:cs="Arial"/>
          <w:b/>
          <w:bCs/>
          <w:lang w:eastAsia="en-GB"/>
        </w:rPr>
        <w:t>1</w:t>
      </w:r>
      <w:r w:rsidRPr="00D20C7A">
        <w:rPr>
          <w:rFonts w:ascii="Arial" w:hAnsi="Arial" w:cs="Arial"/>
          <w:b/>
          <w:bCs/>
          <w:spacing w:val="-2"/>
          <w:lang w:eastAsia="en-GB"/>
        </w:rPr>
        <w:t xml:space="preserve"> </w:t>
      </w:r>
      <w:r w:rsidRPr="00D20C7A">
        <w:rPr>
          <w:rFonts w:ascii="Arial" w:hAnsi="Arial" w:cs="Arial"/>
          <w:b/>
          <w:bCs/>
          <w:lang w:eastAsia="en-GB"/>
        </w:rPr>
        <w:t xml:space="preserve">– </w:t>
      </w:r>
      <w:r w:rsidRPr="00D20C7A">
        <w:rPr>
          <w:rFonts w:ascii="Arial" w:hAnsi="Arial" w:cs="Arial"/>
          <w:b/>
          <w:bCs/>
          <w:spacing w:val="-1"/>
          <w:lang w:eastAsia="en-GB"/>
        </w:rPr>
        <w:t>Developer Capacity</w:t>
      </w:r>
      <w:r w:rsidRPr="00D20C7A">
        <w:rPr>
          <w:rFonts w:ascii="Arial" w:hAnsi="Arial" w:cs="Arial"/>
          <w:b/>
          <w:bCs/>
          <w:spacing w:val="-2"/>
          <w:lang w:eastAsia="en-GB"/>
        </w:rPr>
        <w:t xml:space="preserve"> </w:t>
      </w:r>
      <w:r w:rsidRPr="00D20C7A">
        <w:rPr>
          <w:rFonts w:ascii="Arial" w:hAnsi="Arial" w:cs="Arial"/>
          <w:lang w:eastAsia="en-GB"/>
        </w:rPr>
        <w:t>for</w:t>
      </w:r>
      <w:r w:rsidRPr="00D20C7A">
        <w:rPr>
          <w:rFonts w:ascii="Arial" w:hAnsi="Arial" w:cs="Arial"/>
          <w:spacing w:val="-3"/>
          <w:lang w:eastAsia="en-GB"/>
        </w:rPr>
        <w:t xml:space="preserve"> </w:t>
      </w:r>
      <w:r w:rsidRPr="00D20C7A">
        <w:rPr>
          <w:rFonts w:ascii="Arial" w:hAnsi="Arial" w:cs="Arial"/>
          <w:spacing w:val="-1"/>
          <w:lang w:eastAsia="en-GB"/>
        </w:rPr>
        <w:t>Relevant</w:t>
      </w:r>
      <w:r w:rsidRPr="00D20C7A">
        <w:rPr>
          <w:rFonts w:ascii="Arial" w:hAnsi="Arial" w:cs="Arial"/>
          <w:spacing w:val="-3"/>
          <w:lang w:eastAsia="en-GB"/>
        </w:rPr>
        <w:t xml:space="preserve"> </w:t>
      </w:r>
      <w:r w:rsidRPr="00D20C7A">
        <w:rPr>
          <w:rFonts w:ascii="Arial" w:hAnsi="Arial" w:cs="Arial"/>
          <w:spacing w:val="-1"/>
          <w:lang w:eastAsia="en-GB"/>
        </w:rPr>
        <w:t>Embedded</w:t>
      </w:r>
      <w:r w:rsidRPr="00D20C7A">
        <w:rPr>
          <w:rFonts w:ascii="Arial" w:hAnsi="Arial" w:cs="Arial"/>
          <w:spacing w:val="-9"/>
          <w:lang w:eastAsia="en-GB"/>
        </w:rPr>
        <w:t xml:space="preserve"> </w:t>
      </w:r>
      <w:r w:rsidRPr="00D20C7A">
        <w:rPr>
          <w:rFonts w:ascii="Arial" w:hAnsi="Arial" w:cs="Arial"/>
          <w:spacing w:val="-1"/>
          <w:lang w:eastAsia="en-GB"/>
        </w:rPr>
        <w:t>Power</w:t>
      </w:r>
      <w:r w:rsidRPr="00D20C7A">
        <w:rPr>
          <w:rFonts w:ascii="Arial" w:hAnsi="Arial" w:cs="Arial"/>
          <w:spacing w:val="-5"/>
          <w:lang w:eastAsia="en-GB"/>
        </w:rPr>
        <w:t xml:space="preserve"> </w:t>
      </w:r>
      <w:r w:rsidRPr="00D20C7A">
        <w:rPr>
          <w:rFonts w:ascii="Arial" w:hAnsi="Arial" w:cs="Arial"/>
          <w:spacing w:val="-1"/>
          <w:lang w:eastAsia="en-GB"/>
        </w:rPr>
        <w:t>Stations</w:t>
      </w:r>
      <w:r w:rsidRPr="00D20C7A">
        <w:rPr>
          <w:rFonts w:ascii="Arial" w:hAnsi="Arial" w:cs="Arial"/>
          <w:spacing w:val="-5"/>
          <w:lang w:eastAsia="en-GB"/>
        </w:rPr>
        <w:t xml:space="preserve"> </w:t>
      </w:r>
      <w:r w:rsidRPr="00D20C7A">
        <w:rPr>
          <w:rFonts w:ascii="Arial" w:hAnsi="Arial" w:cs="Arial"/>
          <w:spacing w:val="-1"/>
          <w:lang w:eastAsia="en-GB"/>
        </w:rPr>
        <w:t>connected</w:t>
      </w:r>
      <w:r w:rsidRPr="00D20C7A">
        <w:rPr>
          <w:rFonts w:ascii="Arial" w:hAnsi="Arial" w:cs="Arial"/>
          <w:spacing w:val="-5"/>
          <w:lang w:eastAsia="en-GB"/>
        </w:rPr>
        <w:t xml:space="preserve"> </w:t>
      </w:r>
      <w:r w:rsidRPr="00D20C7A">
        <w:rPr>
          <w:rFonts w:ascii="Arial" w:hAnsi="Arial" w:cs="Arial"/>
          <w:spacing w:val="-1"/>
          <w:lang w:eastAsia="en-GB"/>
        </w:rPr>
        <w:t>and</w:t>
      </w:r>
      <w:r w:rsidRPr="00D20C7A">
        <w:rPr>
          <w:rFonts w:ascii="Arial" w:hAnsi="Arial" w:cs="Arial"/>
          <w:spacing w:val="-9"/>
          <w:lang w:eastAsia="en-GB"/>
        </w:rPr>
        <w:t xml:space="preserve"> </w:t>
      </w:r>
      <w:ins w:id="35" w:author="Angela Quinn (NESO)" w:date="2024-10-18T12:57:00Z">
        <w:r w:rsidR="002419C6" w:rsidRPr="6AFBC584">
          <w:rPr>
            <w:rFonts w:ascii="Arial" w:hAnsi="Arial" w:cs="Arial"/>
            <w:lang w:eastAsia="en-GB"/>
          </w:rPr>
          <w:t xml:space="preserve">Developer </w:t>
        </w:r>
      </w:ins>
      <w:ins w:id="36" w:author="Angela Quinn (NESO)" w:date="2024-10-28T01:07:00Z">
        <w:r w:rsidR="12835FB2" w:rsidRPr="6AFBC584">
          <w:rPr>
            <w:rFonts w:ascii="Arial" w:hAnsi="Arial" w:cs="Arial"/>
            <w:lang w:eastAsia="en-GB"/>
          </w:rPr>
          <w:t>C</w:t>
        </w:r>
      </w:ins>
      <w:ins w:id="37" w:author="Angela Quinn (NESO)" w:date="2024-10-18T12:57:00Z">
        <w:r w:rsidR="002419C6" w:rsidRPr="6AFBC584">
          <w:rPr>
            <w:rFonts w:ascii="Arial" w:hAnsi="Arial" w:cs="Arial"/>
            <w:lang w:eastAsia="en-GB"/>
          </w:rPr>
          <w:t xml:space="preserve">apacity for Relevant Embedded Power Stations in respect of which there are </w:t>
        </w:r>
        <w:r w:rsidR="002419C6" w:rsidRPr="6AFBC584">
          <w:rPr>
            <w:rFonts w:ascii="Arial" w:hAnsi="Arial" w:cs="Arial"/>
            <w:b/>
            <w:bCs/>
            <w:lang w:eastAsia="en-GB"/>
          </w:rPr>
          <w:t xml:space="preserve">Gate </w:t>
        </w:r>
      </w:ins>
      <w:ins w:id="38" w:author="Angela Quinn (NESO)" w:date="2024-10-28T01:07:00Z">
        <w:r w:rsidR="71937BA2" w:rsidRPr="6AFBC584">
          <w:rPr>
            <w:rFonts w:ascii="Arial" w:hAnsi="Arial" w:cs="Arial"/>
            <w:b/>
            <w:bCs/>
            <w:lang w:eastAsia="en-GB"/>
          </w:rPr>
          <w:t xml:space="preserve">2 </w:t>
        </w:r>
      </w:ins>
      <w:ins w:id="39" w:author="Angela Quinn (NESO)" w:date="2024-10-18T12:57:00Z">
        <w:r w:rsidR="002419C6" w:rsidRPr="6AFBC584">
          <w:rPr>
            <w:rFonts w:ascii="Arial" w:hAnsi="Arial" w:cs="Arial"/>
            <w:b/>
            <w:bCs/>
            <w:lang w:eastAsia="en-GB"/>
          </w:rPr>
          <w:t>Agreements</w:t>
        </w:r>
        <w:r w:rsidR="002419C6" w:rsidRPr="6AFBC584">
          <w:rPr>
            <w:rFonts w:ascii="Arial" w:hAnsi="Arial" w:cs="Arial"/>
            <w:lang w:eastAsia="en-GB"/>
          </w:rPr>
          <w:t xml:space="preserve"> which are </w:t>
        </w:r>
      </w:ins>
      <w:r w:rsidRPr="00D20C7A">
        <w:rPr>
          <w:rFonts w:ascii="Arial" w:hAnsi="Arial" w:cs="Arial"/>
          <w:spacing w:val="-1"/>
          <w:lang w:eastAsia="en-GB"/>
        </w:rPr>
        <w:t>to</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6"/>
          <w:lang w:eastAsia="en-GB"/>
        </w:rPr>
        <w:t xml:space="preserve"> </w:t>
      </w:r>
      <w:r w:rsidRPr="00D20C7A">
        <w:rPr>
          <w:rFonts w:ascii="Arial" w:hAnsi="Arial" w:cs="Arial"/>
          <w:spacing w:val="-1"/>
          <w:lang w:eastAsia="en-GB"/>
        </w:rPr>
        <w:t>connected</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lang w:eastAsia="en-GB"/>
        </w:rPr>
        <w:t>the</w:t>
      </w:r>
      <w:r w:rsidRPr="00D20C7A">
        <w:rPr>
          <w:rFonts w:ascii="Arial" w:hAnsi="Arial" w:cs="Arial"/>
          <w:spacing w:val="-3"/>
          <w:lang w:eastAsia="en-GB"/>
        </w:rPr>
        <w:t xml:space="preserve"> </w:t>
      </w:r>
      <w:r w:rsidRPr="00D20C7A">
        <w:rPr>
          <w:rFonts w:ascii="Arial" w:hAnsi="Arial" w:cs="Arial"/>
          <w:spacing w:val="-1"/>
          <w:lang w:eastAsia="en-GB"/>
        </w:rPr>
        <w:t>Distribution</w:t>
      </w:r>
      <w:r w:rsidRPr="00D20C7A">
        <w:rPr>
          <w:rFonts w:ascii="Arial" w:hAnsi="Arial" w:cs="Arial"/>
          <w:spacing w:val="-6"/>
          <w:lang w:eastAsia="en-GB"/>
        </w:rPr>
        <w:t xml:space="preserve"> </w:t>
      </w:r>
      <w:r w:rsidRPr="00D20C7A">
        <w:rPr>
          <w:rFonts w:ascii="Arial" w:hAnsi="Arial" w:cs="Arial"/>
          <w:spacing w:val="-1"/>
          <w:lang w:eastAsia="en-GB"/>
        </w:rPr>
        <w:t>System.</w:t>
      </w:r>
      <w:r w:rsidRPr="00D20C7A">
        <w:rPr>
          <w:rFonts w:ascii="Arial" w:hAnsi="Arial" w:cs="Arial"/>
          <w:spacing w:val="-3"/>
          <w:lang w:eastAsia="en-GB"/>
        </w:rPr>
        <w:t xml:space="preserve"> </w:t>
      </w:r>
      <w:r w:rsidRPr="00D20C7A">
        <w:rPr>
          <w:rFonts w:ascii="Arial" w:hAnsi="Arial" w:cs="Arial"/>
          <w:spacing w:val="-2"/>
          <w:lang w:eastAsia="en-GB"/>
        </w:rPr>
        <w:t>Site</w:t>
      </w:r>
      <w:r w:rsidRPr="00D20C7A">
        <w:rPr>
          <w:rFonts w:ascii="Arial" w:hAnsi="Arial" w:cs="Arial"/>
          <w:spacing w:val="-9"/>
          <w:lang w:eastAsia="en-GB"/>
        </w:rPr>
        <w:t xml:space="preserve"> </w:t>
      </w:r>
      <w:r w:rsidRPr="00D20C7A">
        <w:rPr>
          <w:rFonts w:ascii="Arial" w:hAnsi="Arial" w:cs="Arial"/>
          <w:spacing w:val="-1"/>
          <w:lang w:eastAsia="en-GB"/>
        </w:rPr>
        <w:t>Specific</w:t>
      </w:r>
      <w:r w:rsidRPr="00D20C7A">
        <w:rPr>
          <w:rFonts w:ascii="Arial" w:hAnsi="Arial" w:cs="Arial"/>
          <w:spacing w:val="2"/>
          <w:lang w:eastAsia="en-GB"/>
        </w:rPr>
        <w:t xml:space="preserve"> </w:t>
      </w:r>
      <w:r w:rsidRPr="00D20C7A">
        <w:rPr>
          <w:rFonts w:ascii="Arial" w:hAnsi="Arial" w:cs="Arial"/>
          <w:spacing w:val="-2"/>
          <w:lang w:eastAsia="en-GB"/>
        </w:rPr>
        <w:t>Requirements</w:t>
      </w:r>
      <w:r w:rsidRPr="00D20C7A">
        <w:rPr>
          <w:rFonts w:ascii="Arial" w:hAnsi="Arial" w:cs="Arial"/>
          <w:spacing w:val="109"/>
          <w:w w:val="99"/>
          <w:lang w:eastAsia="en-GB"/>
        </w:rPr>
        <w:t xml:space="preserve"> </w:t>
      </w:r>
      <w:r w:rsidRPr="00D20C7A">
        <w:rPr>
          <w:rFonts w:ascii="Arial" w:hAnsi="Arial" w:cs="Arial"/>
          <w:lang w:eastAsia="en-GB"/>
        </w:rPr>
        <w:t>(as</w:t>
      </w:r>
      <w:r w:rsidRPr="00D20C7A">
        <w:rPr>
          <w:rFonts w:ascii="Arial" w:hAnsi="Arial" w:cs="Arial"/>
          <w:spacing w:val="41"/>
          <w:lang w:eastAsia="en-GB"/>
        </w:rPr>
        <w:t xml:space="preserve"> </w:t>
      </w:r>
      <w:r w:rsidRPr="00D20C7A">
        <w:rPr>
          <w:rFonts w:ascii="Arial" w:hAnsi="Arial" w:cs="Arial"/>
          <w:spacing w:val="-1"/>
          <w:lang w:eastAsia="en-GB"/>
        </w:rPr>
        <w:t>specified</w:t>
      </w:r>
      <w:r w:rsidRPr="00D20C7A">
        <w:rPr>
          <w:rFonts w:ascii="Arial" w:hAnsi="Arial" w:cs="Arial"/>
          <w:spacing w:val="42"/>
          <w:lang w:eastAsia="en-GB"/>
        </w:rPr>
        <w:t xml:space="preserve"> </w:t>
      </w:r>
      <w:r w:rsidRPr="00D20C7A">
        <w:rPr>
          <w:rFonts w:ascii="Arial" w:hAnsi="Arial" w:cs="Arial"/>
          <w:spacing w:val="-1"/>
          <w:lang w:eastAsia="en-GB"/>
        </w:rPr>
        <w:t>in</w:t>
      </w:r>
      <w:r w:rsidRPr="00D20C7A">
        <w:rPr>
          <w:rFonts w:ascii="Arial" w:hAnsi="Arial" w:cs="Arial"/>
          <w:spacing w:val="40"/>
          <w:lang w:eastAsia="en-GB"/>
        </w:rPr>
        <w:t xml:space="preserve"> </w:t>
      </w:r>
      <w:r w:rsidRPr="00D20C7A">
        <w:rPr>
          <w:rFonts w:ascii="Arial" w:hAnsi="Arial" w:cs="Arial"/>
          <w:spacing w:val="-1"/>
          <w:lang w:eastAsia="en-GB"/>
        </w:rPr>
        <w:t>Clause</w:t>
      </w:r>
      <w:r w:rsidRPr="00D20C7A">
        <w:rPr>
          <w:rFonts w:ascii="Arial" w:hAnsi="Arial" w:cs="Arial"/>
          <w:spacing w:val="41"/>
          <w:lang w:eastAsia="en-GB"/>
        </w:rPr>
        <w:t xml:space="preserve"> </w:t>
      </w:r>
      <w:r w:rsidRPr="00D20C7A">
        <w:rPr>
          <w:rFonts w:ascii="Arial" w:hAnsi="Arial" w:cs="Arial"/>
          <w:spacing w:val="-2"/>
          <w:lang w:eastAsia="en-GB"/>
        </w:rPr>
        <w:t>11</w:t>
      </w:r>
      <w:r w:rsidRPr="00D20C7A">
        <w:rPr>
          <w:rFonts w:ascii="Arial" w:hAnsi="Arial" w:cs="Arial"/>
          <w:spacing w:val="42"/>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0"/>
          <w:lang w:eastAsia="en-GB"/>
        </w:rPr>
        <w:t xml:space="preserve"> </w:t>
      </w:r>
      <w:r w:rsidRPr="00D20C7A">
        <w:rPr>
          <w:rFonts w:ascii="Arial" w:hAnsi="Arial" w:cs="Arial"/>
          <w:spacing w:val="-1"/>
          <w:lang w:eastAsia="en-GB"/>
        </w:rPr>
        <w:t>Bilateral</w:t>
      </w:r>
      <w:r w:rsidRPr="00D20C7A">
        <w:rPr>
          <w:rFonts w:ascii="Arial" w:hAnsi="Arial" w:cs="Arial"/>
          <w:spacing w:val="40"/>
          <w:lang w:eastAsia="en-GB"/>
        </w:rPr>
        <w:t xml:space="preserve"> </w:t>
      </w:r>
      <w:r w:rsidRPr="00D20C7A">
        <w:rPr>
          <w:rFonts w:ascii="Arial" w:hAnsi="Arial" w:cs="Arial"/>
          <w:spacing w:val="-1"/>
          <w:lang w:eastAsia="en-GB"/>
        </w:rPr>
        <w:t>Connection</w:t>
      </w:r>
      <w:r w:rsidRPr="00D20C7A">
        <w:rPr>
          <w:rFonts w:ascii="Arial" w:hAnsi="Arial" w:cs="Arial"/>
          <w:spacing w:val="42"/>
          <w:lang w:eastAsia="en-GB"/>
        </w:rPr>
        <w:t xml:space="preserve"> </w:t>
      </w:r>
      <w:r w:rsidRPr="00D20C7A">
        <w:rPr>
          <w:rFonts w:ascii="Arial" w:hAnsi="Arial" w:cs="Arial"/>
          <w:spacing w:val="-1"/>
          <w:lang w:eastAsia="en-GB"/>
        </w:rPr>
        <w:t>Agreement)</w:t>
      </w:r>
      <w:r w:rsidRPr="00D20C7A">
        <w:rPr>
          <w:rFonts w:ascii="Arial" w:hAnsi="Arial" w:cs="Arial"/>
          <w:spacing w:val="46"/>
          <w:lang w:eastAsia="en-GB"/>
        </w:rPr>
        <w:t xml:space="preserve"> </w:t>
      </w:r>
      <w:r w:rsidRPr="00D20C7A">
        <w:rPr>
          <w:rFonts w:ascii="Arial" w:hAnsi="Arial" w:cs="Arial"/>
          <w:spacing w:val="-1"/>
          <w:lang w:eastAsia="en-GB"/>
        </w:rPr>
        <w:t>and</w:t>
      </w:r>
      <w:r w:rsidRPr="00D20C7A">
        <w:rPr>
          <w:rFonts w:ascii="Arial" w:hAnsi="Arial" w:cs="Arial"/>
          <w:spacing w:val="40"/>
          <w:lang w:eastAsia="en-GB"/>
        </w:rPr>
        <w:t xml:space="preserve"> </w:t>
      </w:r>
      <w:r w:rsidRPr="00D20C7A">
        <w:rPr>
          <w:rFonts w:ascii="Arial" w:hAnsi="Arial" w:cs="Arial"/>
          <w:spacing w:val="-1"/>
          <w:lang w:eastAsia="en-GB"/>
        </w:rPr>
        <w:t>Interim</w:t>
      </w:r>
      <w:r w:rsidRPr="00D20C7A">
        <w:rPr>
          <w:rFonts w:ascii="Arial" w:hAnsi="Arial" w:cs="Arial"/>
          <w:spacing w:val="44"/>
          <w:lang w:eastAsia="en-GB"/>
        </w:rPr>
        <w:t xml:space="preserve"> </w:t>
      </w:r>
      <w:r w:rsidRPr="00D20C7A">
        <w:rPr>
          <w:rFonts w:ascii="Arial" w:hAnsi="Arial" w:cs="Arial"/>
          <w:spacing w:val="-2"/>
          <w:lang w:eastAsia="en-GB"/>
        </w:rPr>
        <w:t>Restrictions</w:t>
      </w:r>
      <w:r w:rsidRPr="00D20C7A">
        <w:rPr>
          <w:rFonts w:ascii="Arial" w:hAnsi="Arial" w:cs="Arial"/>
          <w:spacing w:val="44"/>
          <w:lang w:eastAsia="en-GB"/>
        </w:rPr>
        <w:t xml:space="preserve"> </w:t>
      </w:r>
      <w:r w:rsidRPr="00D20C7A">
        <w:rPr>
          <w:rFonts w:ascii="Arial" w:hAnsi="Arial" w:cs="Arial"/>
          <w:spacing w:val="-1"/>
          <w:lang w:eastAsia="en-GB"/>
        </w:rPr>
        <w:t>on</w:t>
      </w:r>
      <w:r w:rsidRPr="00D20C7A">
        <w:rPr>
          <w:rFonts w:ascii="Arial" w:hAnsi="Arial" w:cs="Arial"/>
          <w:spacing w:val="40"/>
          <w:lang w:eastAsia="en-GB"/>
        </w:rPr>
        <w:t xml:space="preserve"> </w:t>
      </w:r>
      <w:r w:rsidRPr="00D20C7A">
        <w:rPr>
          <w:rFonts w:ascii="Arial" w:hAnsi="Arial" w:cs="Arial"/>
          <w:spacing w:val="-1"/>
          <w:lang w:eastAsia="en-GB"/>
        </w:rPr>
        <w:t>Availability</w:t>
      </w:r>
      <w:r w:rsidRPr="00D20C7A">
        <w:rPr>
          <w:rFonts w:ascii="Arial" w:hAnsi="Arial" w:cs="Arial"/>
          <w:spacing w:val="37"/>
          <w:lang w:eastAsia="en-GB"/>
        </w:rPr>
        <w:t xml:space="preserve"> </w:t>
      </w:r>
      <w:r w:rsidRPr="00D20C7A">
        <w:rPr>
          <w:rFonts w:ascii="Arial" w:hAnsi="Arial" w:cs="Arial"/>
          <w:lang w:eastAsia="en-GB"/>
        </w:rPr>
        <w:t>(as</w:t>
      </w:r>
      <w:r w:rsidRPr="00D20C7A">
        <w:rPr>
          <w:rFonts w:ascii="Arial" w:hAnsi="Arial" w:cs="Arial"/>
          <w:spacing w:val="43"/>
          <w:lang w:eastAsia="en-GB"/>
        </w:rPr>
        <w:t xml:space="preserve"> </w:t>
      </w:r>
      <w:r w:rsidRPr="00D20C7A">
        <w:rPr>
          <w:rFonts w:ascii="Arial" w:hAnsi="Arial" w:cs="Arial"/>
          <w:spacing w:val="-1"/>
          <w:lang w:eastAsia="en-GB"/>
        </w:rPr>
        <w:t>specified</w:t>
      </w:r>
      <w:r w:rsidRPr="00D20C7A">
        <w:rPr>
          <w:rFonts w:ascii="Arial" w:hAnsi="Arial" w:cs="Arial"/>
          <w:spacing w:val="40"/>
          <w:lang w:eastAsia="en-GB"/>
        </w:rPr>
        <w:t xml:space="preserve"> </w:t>
      </w:r>
      <w:r w:rsidRPr="00D20C7A">
        <w:rPr>
          <w:rFonts w:ascii="Arial" w:hAnsi="Arial" w:cs="Arial"/>
          <w:spacing w:val="-1"/>
          <w:lang w:eastAsia="en-GB"/>
        </w:rPr>
        <w:t>in</w:t>
      </w:r>
      <w:r w:rsidRPr="00D20C7A">
        <w:rPr>
          <w:rFonts w:ascii="Arial" w:hAnsi="Arial" w:cs="Arial"/>
          <w:spacing w:val="42"/>
          <w:lang w:eastAsia="en-GB"/>
        </w:rPr>
        <w:t xml:space="preserve"> </w:t>
      </w:r>
      <w:r w:rsidRPr="00D20C7A">
        <w:rPr>
          <w:rFonts w:ascii="Arial" w:hAnsi="Arial" w:cs="Arial"/>
          <w:spacing w:val="-2"/>
          <w:lang w:eastAsia="en-GB"/>
        </w:rPr>
        <w:t>Clause</w:t>
      </w:r>
      <w:r w:rsidRPr="00D20C7A">
        <w:rPr>
          <w:rFonts w:ascii="Arial" w:hAnsi="Arial" w:cs="Arial"/>
          <w:spacing w:val="13"/>
          <w:lang w:eastAsia="en-GB"/>
        </w:rPr>
        <w:t xml:space="preserve"> </w:t>
      </w:r>
      <w:r w:rsidRPr="00D20C7A">
        <w:rPr>
          <w:rFonts w:ascii="Arial" w:hAnsi="Arial" w:cs="Arial"/>
          <w:spacing w:val="-1"/>
          <w:lang w:eastAsia="en-GB"/>
        </w:rPr>
        <w:t>12</w:t>
      </w:r>
      <w:r w:rsidRPr="00D20C7A">
        <w:rPr>
          <w:rFonts w:ascii="Arial" w:hAnsi="Arial" w:cs="Arial"/>
          <w:spacing w:val="45"/>
          <w:lang w:eastAsia="en-GB"/>
        </w:rPr>
        <w:t xml:space="preserve"> </w:t>
      </w:r>
      <w:r w:rsidRPr="00D20C7A">
        <w:rPr>
          <w:rFonts w:ascii="Arial" w:hAnsi="Arial" w:cs="Arial"/>
          <w:spacing w:val="-2"/>
          <w:lang w:eastAsia="en-GB"/>
        </w:rPr>
        <w:t>of</w:t>
      </w:r>
      <w:r w:rsidRPr="00D20C7A">
        <w:rPr>
          <w:rFonts w:ascii="Arial" w:hAnsi="Arial" w:cs="Arial"/>
          <w:spacing w:val="42"/>
          <w:lang w:eastAsia="en-GB"/>
        </w:rPr>
        <w:t xml:space="preserve"> </w:t>
      </w:r>
      <w:r w:rsidRPr="00D20C7A">
        <w:rPr>
          <w:rFonts w:ascii="Arial" w:hAnsi="Arial" w:cs="Arial"/>
          <w:spacing w:val="-1"/>
          <w:lang w:eastAsia="en-GB"/>
        </w:rPr>
        <w:t>the</w:t>
      </w:r>
      <w:r w:rsidRPr="00D20C7A">
        <w:rPr>
          <w:rFonts w:ascii="Arial" w:hAnsi="Arial" w:cs="Arial"/>
          <w:spacing w:val="41"/>
          <w:lang w:eastAsia="en-GB"/>
        </w:rPr>
        <w:t xml:space="preserve"> </w:t>
      </w:r>
      <w:r w:rsidRPr="00D20C7A">
        <w:rPr>
          <w:rFonts w:ascii="Arial" w:hAnsi="Arial" w:cs="Arial"/>
          <w:spacing w:val="-1"/>
          <w:lang w:eastAsia="en-GB"/>
        </w:rPr>
        <w:t>Bilateral</w:t>
      </w:r>
      <w:r w:rsidRPr="00D20C7A">
        <w:rPr>
          <w:rFonts w:ascii="Arial" w:hAnsi="Arial" w:cs="Arial"/>
          <w:spacing w:val="123"/>
          <w:w w:val="99"/>
          <w:lang w:eastAsia="en-GB"/>
        </w:rPr>
        <w:t xml:space="preserve"> </w:t>
      </w:r>
      <w:r w:rsidRPr="00D20C7A">
        <w:rPr>
          <w:rFonts w:ascii="Arial" w:hAnsi="Arial" w:cs="Arial"/>
          <w:spacing w:val="-1"/>
          <w:lang w:eastAsia="en-GB"/>
        </w:rPr>
        <w:t>Connection</w:t>
      </w:r>
      <w:r w:rsidRPr="00D20C7A">
        <w:rPr>
          <w:rFonts w:ascii="Arial" w:hAnsi="Arial" w:cs="Arial"/>
          <w:spacing w:val="-10"/>
          <w:lang w:eastAsia="en-GB"/>
        </w:rPr>
        <w:t xml:space="preserve"> </w:t>
      </w:r>
      <w:r w:rsidRPr="00D20C7A">
        <w:rPr>
          <w:rFonts w:ascii="Arial" w:hAnsi="Arial" w:cs="Arial"/>
          <w:spacing w:val="-1"/>
          <w:lang w:eastAsia="en-GB"/>
        </w:rPr>
        <w:t>Agreement)</w:t>
      </w:r>
      <w:r w:rsidRPr="00D20C7A">
        <w:rPr>
          <w:rFonts w:ascii="Arial" w:hAnsi="Arial" w:cs="Arial"/>
          <w:spacing w:val="-9"/>
          <w:lang w:eastAsia="en-GB"/>
        </w:rPr>
        <w:t xml:space="preserve"> </w:t>
      </w:r>
      <w:r w:rsidRPr="00D20C7A">
        <w:rPr>
          <w:rFonts w:ascii="Arial" w:hAnsi="Arial" w:cs="Arial"/>
          <w:spacing w:val="-1"/>
          <w:lang w:eastAsia="en-GB"/>
        </w:rPr>
        <w:t>shall</w:t>
      </w:r>
      <w:r w:rsidRPr="00D20C7A">
        <w:rPr>
          <w:rFonts w:ascii="Arial" w:hAnsi="Arial" w:cs="Arial"/>
          <w:spacing w:val="-11"/>
          <w:lang w:eastAsia="en-GB"/>
        </w:rPr>
        <w:t xml:space="preserve"> </w:t>
      </w:r>
      <w:r w:rsidRPr="00D20C7A">
        <w:rPr>
          <w:rFonts w:ascii="Arial" w:hAnsi="Arial" w:cs="Arial"/>
          <w:spacing w:val="-1"/>
          <w:lang w:eastAsia="en-GB"/>
        </w:rPr>
        <w:t>apply</w:t>
      </w:r>
      <w:r w:rsidRPr="00D20C7A">
        <w:rPr>
          <w:rFonts w:ascii="Arial" w:hAnsi="Arial" w:cs="Arial"/>
          <w:spacing w:val="-12"/>
          <w:lang w:eastAsia="en-GB"/>
        </w:rPr>
        <w:t xml:space="preserve"> </w:t>
      </w:r>
      <w:r w:rsidRPr="00D20C7A">
        <w:rPr>
          <w:rFonts w:ascii="Arial" w:hAnsi="Arial" w:cs="Arial"/>
          <w:spacing w:val="-1"/>
          <w:lang w:eastAsia="en-GB"/>
        </w:rPr>
        <w:t>where</w:t>
      </w:r>
      <w:r w:rsidRPr="00D20C7A">
        <w:rPr>
          <w:rFonts w:ascii="Arial" w:hAnsi="Arial" w:cs="Arial"/>
          <w:spacing w:val="-9"/>
          <w:lang w:eastAsia="en-GB"/>
        </w:rPr>
        <w:t xml:space="preserve"> </w:t>
      </w:r>
      <w:r w:rsidRPr="00D20C7A">
        <w:rPr>
          <w:rFonts w:ascii="Arial" w:hAnsi="Arial" w:cs="Arial"/>
          <w:spacing w:val="-1"/>
          <w:lang w:eastAsia="en-GB"/>
        </w:rPr>
        <w:t>indicated.</w:t>
      </w:r>
    </w:p>
    <w:p w14:paraId="544A5452"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tbl>
      <w:tblPr>
        <w:tblpPr w:leftFromText="180" w:rightFromText="180" w:vertAnchor="text" w:horzAnchor="margin" w:tblpY="-19"/>
        <w:tblW w:w="13603" w:type="dxa"/>
        <w:tblLayout w:type="fixed"/>
        <w:tblCellMar>
          <w:left w:w="0" w:type="dxa"/>
          <w:right w:w="0" w:type="dxa"/>
        </w:tblCellMar>
        <w:tblLook w:val="0000" w:firstRow="0" w:lastRow="0" w:firstColumn="0" w:lastColumn="0" w:noHBand="0" w:noVBand="0"/>
      </w:tblPr>
      <w:tblGrid>
        <w:gridCol w:w="1696"/>
        <w:gridCol w:w="1276"/>
        <w:gridCol w:w="1417"/>
        <w:gridCol w:w="1418"/>
        <w:gridCol w:w="1275"/>
        <w:gridCol w:w="1276"/>
        <w:gridCol w:w="1276"/>
        <w:gridCol w:w="1559"/>
        <w:gridCol w:w="1276"/>
        <w:gridCol w:w="1134"/>
      </w:tblGrid>
      <w:tr w:rsidR="00D20C7A" w:rsidRPr="00D20C7A" w14:paraId="66C1EA60" w14:textId="77777777" w:rsidTr="00701A22">
        <w:trPr>
          <w:trHeight w:hRule="exact" w:val="1669"/>
        </w:trPr>
        <w:tc>
          <w:tcPr>
            <w:tcW w:w="1696" w:type="dxa"/>
            <w:tcBorders>
              <w:top w:val="single" w:sz="4" w:space="0" w:color="000000"/>
              <w:left w:val="single" w:sz="4" w:space="0" w:color="000000"/>
              <w:bottom w:val="single" w:sz="4" w:space="0" w:color="000000"/>
              <w:right w:val="single" w:sz="4" w:space="0" w:color="000000"/>
            </w:tcBorders>
            <w:vAlign w:val="center"/>
          </w:tcPr>
          <w:p w14:paraId="4291BC4F" w14:textId="77777777" w:rsidR="00D20C7A" w:rsidRPr="00D20C7A" w:rsidRDefault="00D20C7A" w:rsidP="00D20C7A">
            <w:pPr>
              <w:widowControl w:val="0"/>
              <w:kinsoku w:val="0"/>
              <w:overflowPunct w:val="0"/>
              <w:autoSpaceDE w:val="0"/>
              <w:autoSpaceDN w:val="0"/>
              <w:adjustRightInd w:val="0"/>
              <w:spacing w:before="8"/>
              <w:jc w:val="center"/>
              <w:rPr>
                <w:rFonts w:ascii="Arial" w:hAnsi="Arial"/>
                <w:sz w:val="18"/>
                <w:szCs w:val="24"/>
                <w:lang w:eastAsia="en-GB"/>
              </w:rPr>
            </w:pPr>
          </w:p>
          <w:p w14:paraId="6BF1F977" w14:textId="77777777" w:rsidR="00D20C7A" w:rsidRPr="00D20C7A" w:rsidRDefault="00D20C7A" w:rsidP="00D20C7A">
            <w:pPr>
              <w:widowControl w:val="0"/>
              <w:kinsoku w:val="0"/>
              <w:overflowPunct w:val="0"/>
              <w:autoSpaceDE w:val="0"/>
              <w:autoSpaceDN w:val="0"/>
              <w:adjustRightInd w:val="0"/>
              <w:spacing w:line="276" w:lineRule="auto"/>
              <w:ind w:left="188" w:right="185"/>
              <w:jc w:val="center"/>
              <w:rPr>
                <w:sz w:val="18"/>
                <w:szCs w:val="24"/>
                <w:lang w:eastAsia="en-GB"/>
              </w:rPr>
            </w:pPr>
            <w:r w:rsidRPr="00D20C7A">
              <w:rPr>
                <w:rFonts w:ascii="Arial" w:hAnsi="Arial"/>
                <w:b/>
                <w:sz w:val="18"/>
                <w:szCs w:val="24"/>
                <w:lang w:eastAsia="en-GB"/>
              </w:rPr>
              <w:t>Relevant</w:t>
            </w:r>
            <w:r w:rsidRPr="00D20C7A">
              <w:rPr>
                <w:rFonts w:ascii="Arial" w:hAnsi="Arial"/>
                <w:b/>
                <w:w w:val="99"/>
                <w:sz w:val="18"/>
                <w:szCs w:val="24"/>
                <w:lang w:eastAsia="en-GB"/>
              </w:rPr>
              <w:t xml:space="preserve"> </w:t>
            </w:r>
            <w:r w:rsidRPr="00D20C7A">
              <w:rPr>
                <w:rFonts w:ascii="Arial" w:hAnsi="Arial"/>
                <w:b/>
                <w:w w:val="90"/>
                <w:sz w:val="18"/>
                <w:szCs w:val="24"/>
                <w:lang w:eastAsia="en-GB"/>
              </w:rPr>
              <w:t>Embedded</w:t>
            </w:r>
            <w:r w:rsidRPr="00D20C7A">
              <w:rPr>
                <w:rFonts w:ascii="Arial" w:hAnsi="Arial"/>
                <w:b/>
                <w:w w:val="94"/>
                <w:sz w:val="18"/>
                <w:szCs w:val="24"/>
                <w:lang w:eastAsia="en-GB"/>
              </w:rPr>
              <w:t xml:space="preserve"> </w:t>
            </w:r>
            <w:r w:rsidRPr="00D20C7A">
              <w:rPr>
                <w:rFonts w:ascii="Arial" w:hAnsi="Arial"/>
                <w:b/>
                <w:sz w:val="18"/>
                <w:szCs w:val="24"/>
                <w:lang w:eastAsia="en-GB"/>
              </w:rPr>
              <w:t>Power</w:t>
            </w:r>
            <w:r w:rsidRPr="00D20C7A">
              <w:rPr>
                <w:rFonts w:ascii="Arial" w:hAnsi="Arial"/>
                <w:b/>
                <w:spacing w:val="22"/>
                <w:w w:val="99"/>
                <w:sz w:val="18"/>
                <w:szCs w:val="24"/>
                <w:lang w:eastAsia="en-GB"/>
              </w:rPr>
              <w:t xml:space="preserve"> </w:t>
            </w:r>
            <w:r w:rsidRPr="00D20C7A">
              <w:rPr>
                <w:rFonts w:ascii="Arial" w:hAnsi="Arial"/>
                <w:b/>
                <w:spacing w:val="-1"/>
                <w:sz w:val="18"/>
                <w:szCs w:val="24"/>
                <w:lang w:eastAsia="en-GB"/>
              </w:rPr>
              <w:t>Station</w:t>
            </w:r>
          </w:p>
        </w:tc>
        <w:tc>
          <w:tcPr>
            <w:tcW w:w="1276" w:type="dxa"/>
            <w:tcBorders>
              <w:top w:val="single" w:sz="4" w:space="0" w:color="000000"/>
              <w:left w:val="single" w:sz="4" w:space="0" w:color="000000"/>
              <w:bottom w:val="single" w:sz="4" w:space="0" w:color="000000"/>
              <w:right w:val="single" w:sz="4" w:space="0" w:color="000000"/>
            </w:tcBorders>
            <w:vAlign w:val="center"/>
          </w:tcPr>
          <w:p w14:paraId="3CFC311C" w14:textId="77777777" w:rsidR="00D20C7A" w:rsidRPr="00D20C7A" w:rsidRDefault="00D20C7A" w:rsidP="00D20C7A">
            <w:pPr>
              <w:widowControl w:val="0"/>
              <w:kinsoku w:val="0"/>
              <w:overflowPunct w:val="0"/>
              <w:autoSpaceDE w:val="0"/>
              <w:autoSpaceDN w:val="0"/>
              <w:adjustRightInd w:val="0"/>
              <w:spacing w:before="1"/>
              <w:jc w:val="center"/>
              <w:rPr>
                <w:rFonts w:ascii="Arial" w:hAnsi="Arial"/>
                <w:sz w:val="18"/>
                <w:szCs w:val="24"/>
                <w:lang w:eastAsia="en-GB"/>
              </w:rPr>
            </w:pPr>
          </w:p>
          <w:p w14:paraId="31F4C1C9" w14:textId="77777777" w:rsidR="00D20C7A" w:rsidRPr="00D20C7A" w:rsidRDefault="00D20C7A" w:rsidP="00D20C7A">
            <w:pPr>
              <w:widowControl w:val="0"/>
              <w:kinsoku w:val="0"/>
              <w:overflowPunct w:val="0"/>
              <w:autoSpaceDE w:val="0"/>
              <w:autoSpaceDN w:val="0"/>
              <w:adjustRightInd w:val="0"/>
              <w:spacing w:line="275" w:lineRule="auto"/>
              <w:ind w:left="174" w:right="175" w:firstLine="3"/>
              <w:jc w:val="center"/>
              <w:rPr>
                <w:sz w:val="18"/>
                <w:szCs w:val="24"/>
                <w:lang w:eastAsia="en-GB"/>
              </w:rPr>
            </w:pPr>
            <w:r w:rsidRPr="00D20C7A">
              <w:rPr>
                <w:rFonts w:ascii="Arial" w:hAnsi="Arial"/>
                <w:b/>
                <w:sz w:val="18"/>
                <w:szCs w:val="24"/>
                <w:lang w:eastAsia="en-GB"/>
              </w:rPr>
              <w:t>Developer</w:t>
            </w:r>
            <w:r w:rsidRPr="00D20C7A">
              <w:rPr>
                <w:rFonts w:ascii="Arial" w:hAnsi="Arial"/>
                <w:b/>
                <w:spacing w:val="21"/>
                <w:w w:val="99"/>
                <w:sz w:val="18"/>
                <w:szCs w:val="24"/>
                <w:lang w:eastAsia="en-GB"/>
              </w:rPr>
              <w:t xml:space="preserve"> </w:t>
            </w:r>
            <w:r w:rsidRPr="00D20C7A">
              <w:rPr>
                <w:rFonts w:ascii="Arial" w:hAnsi="Arial"/>
                <w:b/>
                <w:sz w:val="18"/>
                <w:szCs w:val="24"/>
                <w:lang w:eastAsia="en-GB"/>
              </w:rPr>
              <w:t>Capacity</w:t>
            </w:r>
            <w:r w:rsidRPr="00D20C7A">
              <w:rPr>
                <w:rFonts w:ascii="Arial" w:hAnsi="Arial"/>
                <w:b/>
                <w:spacing w:val="-24"/>
                <w:sz w:val="18"/>
                <w:szCs w:val="24"/>
                <w:lang w:eastAsia="en-GB"/>
              </w:rPr>
              <w:t xml:space="preserve"> </w:t>
            </w:r>
            <w:r w:rsidRPr="00D20C7A">
              <w:rPr>
                <w:rFonts w:ascii="Arial" w:hAnsi="Arial"/>
                <w:b/>
                <w:spacing w:val="-1"/>
                <w:sz w:val="18"/>
                <w:szCs w:val="24"/>
                <w:lang w:eastAsia="en-GB"/>
              </w:rPr>
              <w:t>in</w:t>
            </w:r>
            <w:r w:rsidRPr="00D20C7A">
              <w:rPr>
                <w:rFonts w:ascii="Arial" w:hAnsi="Arial"/>
                <w:b/>
                <w:spacing w:val="21"/>
                <w:w w:val="99"/>
                <w:sz w:val="18"/>
                <w:szCs w:val="24"/>
                <w:lang w:eastAsia="en-GB"/>
              </w:rPr>
              <w:t xml:space="preserve"> </w:t>
            </w:r>
            <w:r w:rsidRPr="00D20C7A">
              <w:rPr>
                <w:rFonts w:ascii="Arial" w:hAnsi="Arial"/>
                <w:b/>
                <w:spacing w:val="4"/>
                <w:sz w:val="18"/>
                <w:szCs w:val="24"/>
                <w:lang w:eastAsia="en-GB"/>
              </w:rPr>
              <w:t>MW</w:t>
            </w:r>
          </w:p>
        </w:tc>
        <w:tc>
          <w:tcPr>
            <w:tcW w:w="1417" w:type="dxa"/>
            <w:tcBorders>
              <w:top w:val="single" w:sz="4" w:space="0" w:color="000000"/>
              <w:left w:val="single" w:sz="4" w:space="0" w:color="000000"/>
              <w:bottom w:val="single" w:sz="4" w:space="0" w:color="000000"/>
              <w:right w:val="single" w:sz="4" w:space="0" w:color="000000"/>
            </w:tcBorders>
            <w:vAlign w:val="center"/>
          </w:tcPr>
          <w:p w14:paraId="15BB01DB"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4242ED20"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1C8FB1CE" w14:textId="77777777" w:rsidR="00D20C7A" w:rsidRPr="00D20C7A" w:rsidRDefault="00D20C7A" w:rsidP="00D20C7A">
            <w:pPr>
              <w:widowControl w:val="0"/>
              <w:kinsoku w:val="0"/>
              <w:overflowPunct w:val="0"/>
              <w:autoSpaceDE w:val="0"/>
              <w:autoSpaceDN w:val="0"/>
              <w:adjustRightInd w:val="0"/>
              <w:spacing w:line="275" w:lineRule="auto"/>
              <w:ind w:left="222" w:right="233" w:firstLine="211"/>
              <w:jc w:val="center"/>
              <w:rPr>
                <w:sz w:val="18"/>
                <w:szCs w:val="24"/>
                <w:lang w:eastAsia="en-GB"/>
              </w:rPr>
            </w:pPr>
            <w:r w:rsidRPr="00D20C7A">
              <w:rPr>
                <w:rFonts w:ascii="Arial" w:hAnsi="Arial"/>
                <w:b/>
                <w:sz w:val="18"/>
                <w:szCs w:val="24"/>
                <w:lang w:eastAsia="en-GB"/>
              </w:rPr>
              <w:t>Date</w:t>
            </w:r>
            <w:r w:rsidRPr="00D20C7A">
              <w:rPr>
                <w:rFonts w:ascii="Arial" w:hAnsi="Arial"/>
                <w:b/>
                <w:spacing w:val="-15"/>
                <w:sz w:val="18"/>
                <w:szCs w:val="24"/>
                <w:lang w:eastAsia="en-GB"/>
              </w:rPr>
              <w:t xml:space="preserve"> </w:t>
            </w:r>
            <w:r w:rsidRPr="00D20C7A">
              <w:rPr>
                <w:rFonts w:ascii="Arial" w:hAnsi="Arial"/>
                <w:b/>
                <w:sz w:val="18"/>
                <w:szCs w:val="24"/>
                <w:lang w:eastAsia="en-GB"/>
              </w:rPr>
              <w:t>of</w:t>
            </w:r>
            <w:r w:rsidRPr="00D20C7A">
              <w:rPr>
                <w:rFonts w:ascii="Arial" w:hAnsi="Arial"/>
                <w:b/>
                <w:w w:val="99"/>
                <w:sz w:val="18"/>
                <w:szCs w:val="24"/>
                <w:lang w:eastAsia="en-GB"/>
              </w:rPr>
              <w:t xml:space="preserve"> </w:t>
            </w:r>
            <w:r w:rsidRPr="00D20C7A">
              <w:rPr>
                <w:rFonts w:ascii="Arial" w:hAnsi="Arial"/>
                <w:b/>
                <w:spacing w:val="-1"/>
                <w:w w:val="95"/>
                <w:sz w:val="18"/>
                <w:szCs w:val="24"/>
                <w:lang w:eastAsia="en-GB"/>
              </w:rPr>
              <w:t>Connection</w:t>
            </w:r>
          </w:p>
        </w:tc>
        <w:tc>
          <w:tcPr>
            <w:tcW w:w="1418" w:type="dxa"/>
            <w:tcBorders>
              <w:top w:val="single" w:sz="4" w:space="0" w:color="000000"/>
              <w:left w:val="single" w:sz="4" w:space="0" w:color="000000"/>
              <w:bottom w:val="single" w:sz="4" w:space="0" w:color="000000"/>
              <w:right w:val="single" w:sz="4" w:space="0" w:color="000000"/>
            </w:tcBorders>
            <w:vAlign w:val="center"/>
          </w:tcPr>
          <w:p w14:paraId="4FA4E2C2"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039C0BCA"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147CF9A9" w14:textId="77777777" w:rsidR="00D20C7A" w:rsidRPr="00D20C7A" w:rsidRDefault="00D20C7A" w:rsidP="00D20C7A">
            <w:pPr>
              <w:widowControl w:val="0"/>
              <w:kinsoku w:val="0"/>
              <w:overflowPunct w:val="0"/>
              <w:autoSpaceDE w:val="0"/>
              <w:autoSpaceDN w:val="0"/>
              <w:adjustRightInd w:val="0"/>
              <w:spacing w:before="126"/>
              <w:ind w:left="210"/>
              <w:jc w:val="center"/>
              <w:rPr>
                <w:sz w:val="18"/>
                <w:szCs w:val="24"/>
                <w:lang w:eastAsia="en-GB"/>
              </w:rPr>
            </w:pPr>
            <w:r w:rsidRPr="00D20C7A">
              <w:rPr>
                <w:rFonts w:ascii="Arial" w:hAnsi="Arial"/>
                <w:b/>
                <w:sz w:val="18"/>
                <w:szCs w:val="24"/>
                <w:lang w:eastAsia="en-GB"/>
              </w:rPr>
              <w:t>Technology</w:t>
            </w:r>
          </w:p>
        </w:tc>
        <w:tc>
          <w:tcPr>
            <w:tcW w:w="1275" w:type="dxa"/>
            <w:tcBorders>
              <w:top w:val="single" w:sz="4" w:space="0" w:color="000000"/>
              <w:left w:val="single" w:sz="4" w:space="0" w:color="000000"/>
              <w:bottom w:val="single" w:sz="4" w:space="0" w:color="000000"/>
              <w:right w:val="single" w:sz="4" w:space="0" w:color="000000"/>
            </w:tcBorders>
            <w:vAlign w:val="center"/>
          </w:tcPr>
          <w:p w14:paraId="1982817E"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p>
          <w:p w14:paraId="3EAE81FC" w14:textId="77777777" w:rsidR="00D20C7A" w:rsidRPr="00D20C7A" w:rsidRDefault="00D20C7A" w:rsidP="00D20C7A">
            <w:pPr>
              <w:widowControl w:val="0"/>
              <w:kinsoku w:val="0"/>
              <w:overflowPunct w:val="0"/>
              <w:autoSpaceDE w:val="0"/>
              <w:autoSpaceDN w:val="0"/>
              <w:adjustRightInd w:val="0"/>
              <w:spacing w:before="6"/>
              <w:jc w:val="center"/>
              <w:rPr>
                <w:rFonts w:ascii="Arial" w:hAnsi="Arial"/>
                <w:sz w:val="18"/>
                <w:szCs w:val="24"/>
                <w:lang w:eastAsia="en-GB"/>
              </w:rPr>
            </w:pPr>
          </w:p>
          <w:p w14:paraId="47BD77C3" w14:textId="77777777" w:rsidR="00D20C7A" w:rsidRPr="00D20C7A" w:rsidRDefault="00D20C7A" w:rsidP="00D20C7A">
            <w:pPr>
              <w:widowControl w:val="0"/>
              <w:kinsoku w:val="0"/>
              <w:overflowPunct w:val="0"/>
              <w:autoSpaceDE w:val="0"/>
              <w:autoSpaceDN w:val="0"/>
              <w:adjustRightInd w:val="0"/>
              <w:spacing w:line="275" w:lineRule="auto"/>
              <w:ind w:left="178" w:right="126" w:hanging="72"/>
              <w:jc w:val="center"/>
              <w:rPr>
                <w:sz w:val="18"/>
                <w:szCs w:val="24"/>
                <w:lang w:eastAsia="en-GB"/>
              </w:rPr>
            </w:pPr>
            <w:r w:rsidRPr="00D20C7A">
              <w:rPr>
                <w:rFonts w:ascii="Arial" w:hAnsi="Arial"/>
                <w:b/>
                <w:spacing w:val="-1"/>
                <w:sz w:val="18"/>
                <w:szCs w:val="24"/>
                <w:lang w:eastAsia="en-GB"/>
              </w:rPr>
              <w:t>Site</w:t>
            </w:r>
            <w:r w:rsidRPr="00D20C7A">
              <w:rPr>
                <w:rFonts w:ascii="Arial" w:hAnsi="Arial"/>
                <w:b/>
                <w:spacing w:val="-25"/>
                <w:sz w:val="18"/>
                <w:szCs w:val="24"/>
                <w:lang w:eastAsia="en-GB"/>
              </w:rPr>
              <w:t xml:space="preserve"> </w:t>
            </w:r>
            <w:r w:rsidRPr="00D20C7A">
              <w:rPr>
                <w:rFonts w:ascii="Arial" w:hAnsi="Arial"/>
                <w:b/>
                <w:spacing w:val="-1"/>
                <w:sz w:val="18"/>
                <w:szCs w:val="24"/>
                <w:lang w:eastAsia="en-GB"/>
              </w:rPr>
              <w:t>Specific</w:t>
            </w:r>
            <w:r w:rsidRPr="00D20C7A">
              <w:rPr>
                <w:rFonts w:ascii="Arial" w:hAnsi="Arial"/>
                <w:b/>
                <w:spacing w:val="29"/>
                <w:w w:val="99"/>
                <w:sz w:val="18"/>
                <w:szCs w:val="24"/>
                <w:lang w:eastAsia="en-GB"/>
              </w:rPr>
              <w:t xml:space="preserve"> </w:t>
            </w:r>
            <w:r w:rsidRPr="00D20C7A">
              <w:rPr>
                <w:rFonts w:ascii="Arial" w:hAnsi="Arial"/>
                <w:b/>
                <w:sz w:val="18"/>
                <w:szCs w:val="24"/>
                <w:lang w:eastAsia="en-GB"/>
              </w:rPr>
              <w:t>Conditions#</w:t>
            </w:r>
          </w:p>
        </w:tc>
        <w:tc>
          <w:tcPr>
            <w:tcW w:w="1276" w:type="dxa"/>
            <w:tcBorders>
              <w:top w:val="single" w:sz="4" w:space="0" w:color="000000"/>
              <w:left w:val="single" w:sz="4" w:space="0" w:color="000000"/>
              <w:bottom w:val="single" w:sz="4" w:space="0" w:color="000000"/>
              <w:right w:val="single" w:sz="4" w:space="0" w:color="000000"/>
            </w:tcBorders>
            <w:vAlign w:val="center"/>
          </w:tcPr>
          <w:p w14:paraId="4AA85E2A" w14:textId="77777777" w:rsidR="00D20C7A" w:rsidRPr="00D20C7A" w:rsidRDefault="00D20C7A" w:rsidP="00D20C7A">
            <w:pPr>
              <w:widowControl w:val="0"/>
              <w:autoSpaceDE w:val="0"/>
              <w:autoSpaceDN w:val="0"/>
              <w:adjustRightInd w:val="0"/>
              <w:jc w:val="center"/>
              <w:rPr>
                <w:sz w:val="18"/>
                <w:szCs w:val="18"/>
                <w:lang w:eastAsia="en-GB"/>
              </w:rPr>
            </w:pPr>
          </w:p>
          <w:p w14:paraId="3831416F"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Interim Restrictions on Availability ^</w:t>
            </w:r>
          </w:p>
        </w:tc>
        <w:tc>
          <w:tcPr>
            <w:tcW w:w="1276" w:type="dxa"/>
            <w:tcBorders>
              <w:top w:val="single" w:sz="4" w:space="0" w:color="000000"/>
              <w:left w:val="single" w:sz="4" w:space="0" w:color="000000"/>
              <w:bottom w:val="single" w:sz="4" w:space="0" w:color="000000"/>
              <w:right w:val="single" w:sz="4" w:space="0" w:color="000000"/>
            </w:tcBorders>
            <w:vAlign w:val="center"/>
          </w:tcPr>
          <w:p w14:paraId="54A80070" w14:textId="77777777" w:rsidR="00D20C7A" w:rsidRPr="00D20C7A" w:rsidRDefault="00D20C7A" w:rsidP="00D20C7A">
            <w:pPr>
              <w:widowControl w:val="0"/>
              <w:autoSpaceDE w:val="0"/>
              <w:autoSpaceDN w:val="0"/>
              <w:adjustRightInd w:val="0"/>
              <w:jc w:val="center"/>
              <w:rPr>
                <w:sz w:val="18"/>
                <w:szCs w:val="18"/>
                <w:lang w:eastAsia="en-GB"/>
              </w:rPr>
            </w:pPr>
          </w:p>
          <w:p w14:paraId="4C259C9B" w14:textId="77777777" w:rsidR="00D20C7A" w:rsidRPr="00D20C7A" w:rsidRDefault="00D20C7A" w:rsidP="00D20C7A">
            <w:pPr>
              <w:widowControl w:val="0"/>
              <w:autoSpaceDE w:val="0"/>
              <w:autoSpaceDN w:val="0"/>
              <w:adjustRightInd w:val="0"/>
              <w:jc w:val="center"/>
              <w:rPr>
                <w:sz w:val="18"/>
                <w:szCs w:val="18"/>
                <w:lang w:eastAsia="en-GB"/>
              </w:rPr>
            </w:pPr>
            <w:r w:rsidRPr="00D20C7A">
              <w:rPr>
                <w:rFonts w:ascii="Arial" w:hAnsi="Arial" w:cs="Arial"/>
                <w:b/>
                <w:bCs/>
                <w:spacing w:val="-1"/>
                <w:sz w:val="18"/>
                <w:szCs w:val="18"/>
                <w:lang w:eastAsia="en-GB"/>
              </w:rPr>
              <w:t>Access ahead of completion of all Construction Works Schedule Y/N</w:t>
            </w:r>
          </w:p>
        </w:tc>
        <w:tc>
          <w:tcPr>
            <w:tcW w:w="1559" w:type="dxa"/>
            <w:tcBorders>
              <w:top w:val="single" w:sz="4" w:space="0" w:color="000000"/>
              <w:left w:val="single" w:sz="4" w:space="0" w:color="000000"/>
              <w:bottom w:val="single" w:sz="4" w:space="0" w:color="000000"/>
              <w:right w:val="single" w:sz="4" w:space="0" w:color="000000"/>
            </w:tcBorders>
            <w:vAlign w:val="center"/>
          </w:tcPr>
          <w:p w14:paraId="59F5D0EE" w14:textId="77777777" w:rsidR="00D20C7A" w:rsidRPr="00D20C7A" w:rsidRDefault="00D20C7A" w:rsidP="00D20C7A">
            <w:pPr>
              <w:widowControl w:val="0"/>
              <w:kinsoku w:val="0"/>
              <w:overflowPunct w:val="0"/>
              <w:autoSpaceDE w:val="0"/>
              <w:autoSpaceDN w:val="0"/>
              <w:adjustRightInd w:val="0"/>
              <w:spacing w:before="9"/>
              <w:jc w:val="center"/>
              <w:rPr>
                <w:rFonts w:ascii="Arial" w:hAnsi="Arial"/>
                <w:sz w:val="18"/>
                <w:szCs w:val="24"/>
                <w:lang w:eastAsia="en-GB"/>
              </w:rPr>
            </w:pPr>
          </w:p>
          <w:p w14:paraId="465D2682" w14:textId="77777777" w:rsidR="00D20C7A" w:rsidRPr="00D20C7A" w:rsidRDefault="00D20C7A" w:rsidP="00D20C7A">
            <w:pPr>
              <w:widowControl w:val="0"/>
              <w:kinsoku w:val="0"/>
              <w:overflowPunct w:val="0"/>
              <w:autoSpaceDE w:val="0"/>
              <w:autoSpaceDN w:val="0"/>
              <w:adjustRightInd w:val="0"/>
              <w:spacing w:line="276" w:lineRule="auto"/>
              <w:ind w:left="150" w:right="148" w:firstLine="12"/>
              <w:jc w:val="center"/>
              <w:rPr>
                <w:sz w:val="18"/>
                <w:szCs w:val="24"/>
                <w:lang w:eastAsia="en-GB"/>
              </w:rPr>
            </w:pPr>
            <w:r w:rsidRPr="00D20C7A">
              <w:rPr>
                <w:rFonts w:ascii="Arial" w:hAnsi="Arial"/>
                <w:b/>
                <w:sz w:val="18"/>
                <w:szCs w:val="24"/>
                <w:lang w:eastAsia="en-GB"/>
              </w:rPr>
              <w:t>Construction</w:t>
            </w:r>
            <w:r w:rsidRPr="00D20C7A">
              <w:rPr>
                <w:rFonts w:ascii="Arial" w:hAnsi="Arial"/>
                <w:b/>
                <w:spacing w:val="51"/>
                <w:sz w:val="18"/>
                <w:szCs w:val="24"/>
                <w:lang w:eastAsia="en-GB"/>
              </w:rPr>
              <w:t xml:space="preserve"> </w:t>
            </w:r>
            <w:r w:rsidRPr="00D20C7A">
              <w:rPr>
                <w:rFonts w:ascii="Arial" w:hAnsi="Arial"/>
                <w:b/>
                <w:sz w:val="18"/>
                <w:szCs w:val="24"/>
                <w:lang w:eastAsia="en-GB"/>
              </w:rPr>
              <w:t>Works</w:t>
            </w:r>
            <w:r w:rsidRPr="00D20C7A">
              <w:rPr>
                <w:rFonts w:ascii="Arial" w:hAnsi="Arial"/>
                <w:b/>
                <w:w w:val="99"/>
                <w:sz w:val="18"/>
                <w:szCs w:val="24"/>
                <w:lang w:eastAsia="en-GB"/>
              </w:rPr>
              <w:t xml:space="preserve"> </w:t>
            </w:r>
            <w:r w:rsidRPr="00D20C7A">
              <w:rPr>
                <w:rFonts w:ascii="Arial" w:hAnsi="Arial"/>
                <w:b/>
                <w:sz w:val="18"/>
                <w:szCs w:val="24"/>
                <w:lang w:eastAsia="en-GB"/>
              </w:rPr>
              <w:t>Schedule</w:t>
            </w:r>
            <w:r w:rsidRPr="00D20C7A">
              <w:rPr>
                <w:rFonts w:ascii="Arial" w:hAnsi="Arial"/>
                <w:b/>
                <w:spacing w:val="-20"/>
                <w:sz w:val="18"/>
                <w:szCs w:val="24"/>
                <w:lang w:eastAsia="en-GB"/>
              </w:rPr>
              <w:t xml:space="preserve"> </w:t>
            </w:r>
            <w:r w:rsidRPr="00D20C7A">
              <w:rPr>
                <w:rFonts w:ascii="Arial" w:hAnsi="Arial"/>
                <w:b/>
                <w:sz w:val="18"/>
                <w:szCs w:val="24"/>
                <w:lang w:eastAsia="en-GB"/>
              </w:rPr>
              <w:t>*</w:t>
            </w:r>
          </w:p>
        </w:tc>
        <w:tc>
          <w:tcPr>
            <w:tcW w:w="1276" w:type="dxa"/>
            <w:tcBorders>
              <w:top w:val="single" w:sz="4" w:space="0" w:color="000000"/>
              <w:left w:val="single" w:sz="4" w:space="0" w:color="000000"/>
              <w:bottom w:val="single" w:sz="4" w:space="0" w:color="000000"/>
              <w:right w:val="single" w:sz="4" w:space="0" w:color="000000"/>
            </w:tcBorders>
            <w:vAlign w:val="center"/>
          </w:tcPr>
          <w:p w14:paraId="7E9B2037" w14:textId="77777777" w:rsidR="00D20C7A" w:rsidRPr="00D20C7A" w:rsidRDefault="00D20C7A" w:rsidP="00D20C7A">
            <w:pPr>
              <w:widowControl w:val="0"/>
              <w:kinsoku w:val="0"/>
              <w:overflowPunct w:val="0"/>
              <w:autoSpaceDE w:val="0"/>
              <w:autoSpaceDN w:val="0"/>
              <w:adjustRightInd w:val="0"/>
              <w:jc w:val="center"/>
              <w:rPr>
                <w:rFonts w:ascii="Arial" w:hAnsi="Arial"/>
                <w:sz w:val="18"/>
                <w:szCs w:val="24"/>
                <w:lang w:eastAsia="en-GB"/>
              </w:rPr>
            </w:pPr>
            <w:r w:rsidRPr="00D20C7A">
              <w:rPr>
                <w:rFonts w:ascii="Arial" w:hAnsi="Arial"/>
                <w:b/>
                <w:spacing w:val="-1"/>
                <w:sz w:val="18"/>
                <w:szCs w:val="24"/>
                <w:lang w:eastAsia="en-GB"/>
              </w:rPr>
              <w:t>User Commitment Trigger Date</w:t>
            </w:r>
          </w:p>
        </w:tc>
        <w:tc>
          <w:tcPr>
            <w:tcW w:w="1134" w:type="dxa"/>
            <w:tcBorders>
              <w:top w:val="single" w:sz="4" w:space="0" w:color="000000"/>
              <w:left w:val="single" w:sz="4" w:space="0" w:color="000000"/>
              <w:bottom w:val="single" w:sz="4" w:space="0" w:color="000000"/>
              <w:right w:val="single" w:sz="4" w:space="0" w:color="000000"/>
            </w:tcBorders>
            <w:vAlign w:val="center"/>
          </w:tcPr>
          <w:p w14:paraId="202FD9C4" w14:textId="77777777" w:rsidR="00D20C7A" w:rsidRPr="00D20C7A" w:rsidRDefault="00D20C7A" w:rsidP="00D20C7A">
            <w:pPr>
              <w:widowControl w:val="0"/>
              <w:kinsoku w:val="0"/>
              <w:overflowPunct w:val="0"/>
              <w:autoSpaceDE w:val="0"/>
              <w:autoSpaceDN w:val="0"/>
              <w:adjustRightInd w:val="0"/>
              <w:ind w:right="2"/>
              <w:jc w:val="center"/>
              <w:rPr>
                <w:rFonts w:ascii="Arial" w:hAnsi="Arial"/>
                <w:b/>
                <w:spacing w:val="-1"/>
                <w:sz w:val="18"/>
                <w:szCs w:val="24"/>
                <w:lang w:eastAsia="en-GB"/>
              </w:rPr>
            </w:pPr>
            <w:r w:rsidRPr="00D20C7A">
              <w:rPr>
                <w:rFonts w:ascii="Arial" w:hAnsi="Arial"/>
                <w:b/>
                <w:spacing w:val="-1"/>
                <w:sz w:val="18"/>
                <w:szCs w:val="24"/>
                <w:lang w:eastAsia="en-GB"/>
              </w:rPr>
              <w:t>Consented</w:t>
            </w:r>
          </w:p>
        </w:tc>
      </w:tr>
      <w:tr w:rsidR="00D20C7A" w:rsidRPr="00D20C7A" w14:paraId="195CC900" w14:textId="77777777" w:rsidTr="00701A22">
        <w:trPr>
          <w:trHeight w:hRule="exact" w:val="466"/>
        </w:trPr>
        <w:tc>
          <w:tcPr>
            <w:tcW w:w="1696" w:type="dxa"/>
            <w:tcBorders>
              <w:top w:val="single" w:sz="4" w:space="0" w:color="000000"/>
              <w:left w:val="single" w:sz="4" w:space="0" w:color="000000"/>
              <w:bottom w:val="single" w:sz="4" w:space="0" w:color="000000"/>
              <w:right w:val="single" w:sz="4" w:space="0" w:color="000000"/>
            </w:tcBorders>
            <w:vAlign w:val="center"/>
          </w:tcPr>
          <w:p w14:paraId="38494B3A"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1</w:t>
            </w:r>
          </w:p>
        </w:tc>
        <w:tc>
          <w:tcPr>
            <w:tcW w:w="1276" w:type="dxa"/>
            <w:tcBorders>
              <w:top w:val="single" w:sz="4" w:space="0" w:color="000000"/>
              <w:left w:val="single" w:sz="4" w:space="0" w:color="000000"/>
              <w:bottom w:val="single" w:sz="4" w:space="0" w:color="000000"/>
              <w:right w:val="single" w:sz="4" w:space="0" w:color="000000"/>
            </w:tcBorders>
            <w:vAlign w:val="center"/>
          </w:tcPr>
          <w:p w14:paraId="6ED7CE8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10</w:t>
            </w:r>
          </w:p>
        </w:tc>
        <w:tc>
          <w:tcPr>
            <w:tcW w:w="1417" w:type="dxa"/>
            <w:tcBorders>
              <w:top w:val="single" w:sz="4" w:space="0" w:color="000000"/>
              <w:left w:val="single" w:sz="4" w:space="0" w:color="000000"/>
              <w:bottom w:val="single" w:sz="4" w:space="0" w:color="000000"/>
              <w:right w:val="single" w:sz="4" w:space="0" w:color="000000"/>
            </w:tcBorders>
            <w:vAlign w:val="center"/>
          </w:tcPr>
          <w:p w14:paraId="681BF94C"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1]</w:t>
            </w:r>
          </w:p>
        </w:tc>
        <w:tc>
          <w:tcPr>
            <w:tcW w:w="1418" w:type="dxa"/>
            <w:tcBorders>
              <w:top w:val="single" w:sz="4" w:space="0" w:color="000000"/>
              <w:left w:val="single" w:sz="4" w:space="0" w:color="000000"/>
              <w:bottom w:val="single" w:sz="4" w:space="0" w:color="000000"/>
              <w:right w:val="single" w:sz="4" w:space="0" w:color="000000"/>
            </w:tcBorders>
            <w:vAlign w:val="center"/>
          </w:tcPr>
          <w:p w14:paraId="1437BF0A"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Wind</w:t>
            </w:r>
          </w:p>
        </w:tc>
        <w:tc>
          <w:tcPr>
            <w:tcW w:w="1275" w:type="dxa"/>
            <w:tcBorders>
              <w:top w:val="single" w:sz="4" w:space="0" w:color="000000"/>
              <w:left w:val="single" w:sz="4" w:space="0" w:color="000000"/>
              <w:bottom w:val="single" w:sz="4" w:space="0" w:color="000000"/>
              <w:right w:val="single" w:sz="4" w:space="0" w:color="000000"/>
            </w:tcBorders>
            <w:vAlign w:val="center"/>
          </w:tcPr>
          <w:p w14:paraId="39A8A1B9"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only</w:t>
            </w:r>
          </w:p>
        </w:tc>
        <w:tc>
          <w:tcPr>
            <w:tcW w:w="1276" w:type="dxa"/>
            <w:tcBorders>
              <w:top w:val="single" w:sz="4" w:space="0" w:color="000000"/>
              <w:left w:val="single" w:sz="4" w:space="0" w:color="000000"/>
              <w:bottom w:val="single" w:sz="4" w:space="0" w:color="000000"/>
              <w:right w:val="single" w:sz="4" w:space="0" w:color="000000"/>
            </w:tcBorders>
            <w:vAlign w:val="center"/>
          </w:tcPr>
          <w:p w14:paraId="15510DC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None</w:t>
            </w:r>
          </w:p>
        </w:tc>
        <w:tc>
          <w:tcPr>
            <w:tcW w:w="1276" w:type="dxa"/>
            <w:tcBorders>
              <w:top w:val="single" w:sz="4" w:space="0" w:color="000000"/>
              <w:left w:val="single" w:sz="4" w:space="0" w:color="000000"/>
              <w:bottom w:val="single" w:sz="4" w:space="0" w:color="000000"/>
              <w:right w:val="single" w:sz="4" w:space="0" w:color="000000"/>
            </w:tcBorders>
            <w:vAlign w:val="center"/>
          </w:tcPr>
          <w:p w14:paraId="618B31E9"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w:t>
            </w:r>
          </w:p>
        </w:tc>
        <w:tc>
          <w:tcPr>
            <w:tcW w:w="1559" w:type="dxa"/>
            <w:tcBorders>
              <w:top w:val="single" w:sz="4" w:space="0" w:color="000000"/>
              <w:left w:val="single" w:sz="4" w:space="0" w:color="000000"/>
              <w:bottom w:val="single" w:sz="4" w:space="0" w:color="000000"/>
              <w:right w:val="single" w:sz="4" w:space="0" w:color="000000"/>
            </w:tcBorders>
            <w:vAlign w:val="center"/>
          </w:tcPr>
          <w:p w14:paraId="34069994"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A</w:t>
            </w:r>
          </w:p>
        </w:tc>
        <w:tc>
          <w:tcPr>
            <w:tcW w:w="1276" w:type="dxa"/>
            <w:tcBorders>
              <w:top w:val="single" w:sz="4" w:space="0" w:color="000000"/>
              <w:left w:val="single" w:sz="4" w:space="0" w:color="000000"/>
              <w:bottom w:val="single" w:sz="4" w:space="0" w:color="000000"/>
              <w:right w:val="single" w:sz="4" w:space="0" w:color="000000"/>
            </w:tcBorders>
            <w:vAlign w:val="center"/>
          </w:tcPr>
          <w:p w14:paraId="7C3E85C0"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2]</w:t>
            </w:r>
          </w:p>
        </w:tc>
        <w:tc>
          <w:tcPr>
            <w:tcW w:w="1134" w:type="dxa"/>
            <w:tcBorders>
              <w:top w:val="single" w:sz="4" w:space="0" w:color="000000"/>
              <w:left w:val="single" w:sz="4" w:space="0" w:color="000000"/>
              <w:bottom w:val="single" w:sz="4" w:space="0" w:color="000000"/>
              <w:right w:val="single" w:sz="4" w:space="0" w:color="000000"/>
            </w:tcBorders>
            <w:vAlign w:val="center"/>
          </w:tcPr>
          <w:p w14:paraId="059DFF6E"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Yes</w:t>
            </w:r>
          </w:p>
        </w:tc>
      </w:tr>
      <w:tr w:rsidR="00D20C7A" w:rsidRPr="00D20C7A" w14:paraId="40AA0AA0" w14:textId="77777777" w:rsidTr="00701A22">
        <w:trPr>
          <w:trHeight w:hRule="exact" w:val="430"/>
        </w:trPr>
        <w:tc>
          <w:tcPr>
            <w:tcW w:w="1696" w:type="dxa"/>
            <w:tcBorders>
              <w:top w:val="single" w:sz="4" w:space="0" w:color="000000"/>
              <w:left w:val="single" w:sz="4" w:space="0" w:color="000000"/>
              <w:bottom w:val="single" w:sz="4" w:space="0" w:color="000000"/>
              <w:right w:val="single" w:sz="4" w:space="0" w:color="000000"/>
            </w:tcBorders>
            <w:vAlign w:val="center"/>
          </w:tcPr>
          <w:p w14:paraId="1797B4A8" w14:textId="77777777" w:rsidR="00D20C7A" w:rsidRPr="00D20C7A" w:rsidRDefault="00D20C7A" w:rsidP="00D20C7A">
            <w:pPr>
              <w:widowControl w:val="0"/>
              <w:tabs>
                <w:tab w:val="left" w:pos="1185"/>
              </w:tabs>
              <w:autoSpaceDE w:val="0"/>
              <w:autoSpaceDN w:val="0"/>
              <w:adjustRightInd w:val="0"/>
              <w:jc w:val="center"/>
              <w:rPr>
                <w:rFonts w:ascii="Arial" w:hAnsi="Arial" w:cs="Arial"/>
                <w:lang w:eastAsia="en-GB"/>
              </w:rPr>
            </w:pPr>
            <w:r w:rsidRPr="00D20C7A">
              <w:rPr>
                <w:rFonts w:ascii="Arial" w:hAnsi="Arial" w:cs="Arial"/>
                <w:lang w:eastAsia="en-GB"/>
              </w:rPr>
              <w:t>Example 2</w:t>
            </w:r>
          </w:p>
        </w:tc>
        <w:tc>
          <w:tcPr>
            <w:tcW w:w="1276" w:type="dxa"/>
            <w:tcBorders>
              <w:top w:val="single" w:sz="4" w:space="0" w:color="000000"/>
              <w:left w:val="single" w:sz="4" w:space="0" w:color="000000"/>
              <w:bottom w:val="single" w:sz="4" w:space="0" w:color="000000"/>
              <w:right w:val="single" w:sz="4" w:space="0" w:color="000000"/>
            </w:tcBorders>
            <w:vAlign w:val="center"/>
          </w:tcPr>
          <w:p w14:paraId="31FA5897"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17</w:t>
            </w:r>
          </w:p>
        </w:tc>
        <w:tc>
          <w:tcPr>
            <w:tcW w:w="1417" w:type="dxa"/>
            <w:tcBorders>
              <w:top w:val="single" w:sz="4" w:space="0" w:color="000000"/>
              <w:left w:val="single" w:sz="4" w:space="0" w:color="000000"/>
              <w:bottom w:val="single" w:sz="4" w:space="0" w:color="000000"/>
              <w:right w:val="single" w:sz="4" w:space="0" w:color="000000"/>
            </w:tcBorders>
            <w:vAlign w:val="center"/>
          </w:tcPr>
          <w:p w14:paraId="6C255E3D" w14:textId="77777777" w:rsidR="00D20C7A" w:rsidRPr="00D20C7A" w:rsidRDefault="00D20C7A" w:rsidP="00D20C7A">
            <w:pPr>
              <w:widowControl w:val="0"/>
              <w:kinsoku w:val="0"/>
              <w:overflowPunct w:val="0"/>
              <w:autoSpaceDE w:val="0"/>
              <w:autoSpaceDN w:val="0"/>
              <w:adjustRightInd w:val="0"/>
              <w:jc w:val="center"/>
              <w:rPr>
                <w:rFonts w:ascii="Arial" w:hAnsi="Arial" w:cs="Arial"/>
                <w:lang w:eastAsia="en-GB"/>
              </w:rPr>
            </w:pPr>
            <w:r w:rsidRPr="00D20C7A">
              <w:rPr>
                <w:rFonts w:ascii="Arial" w:hAnsi="Arial" w:cs="Arial"/>
                <w:lang w:eastAsia="en-GB"/>
              </w:rPr>
              <w:t>[Date 3]</w:t>
            </w:r>
          </w:p>
        </w:tc>
        <w:tc>
          <w:tcPr>
            <w:tcW w:w="1418" w:type="dxa"/>
            <w:tcBorders>
              <w:top w:val="single" w:sz="4" w:space="0" w:color="000000"/>
              <w:left w:val="single" w:sz="4" w:space="0" w:color="000000"/>
              <w:bottom w:val="single" w:sz="4" w:space="0" w:color="000000"/>
              <w:right w:val="single" w:sz="4" w:space="0" w:color="000000"/>
            </w:tcBorders>
            <w:vAlign w:val="center"/>
          </w:tcPr>
          <w:p w14:paraId="709D2BA4" w14:textId="77777777" w:rsidR="00D20C7A" w:rsidRPr="00D20C7A" w:rsidRDefault="00D20C7A" w:rsidP="00D20C7A">
            <w:pPr>
              <w:widowControl w:val="0"/>
              <w:kinsoku w:val="0"/>
              <w:overflowPunct w:val="0"/>
              <w:autoSpaceDE w:val="0"/>
              <w:autoSpaceDN w:val="0"/>
              <w:adjustRightInd w:val="0"/>
              <w:ind w:right="4"/>
              <w:jc w:val="center"/>
              <w:rPr>
                <w:rFonts w:ascii="Arial" w:hAnsi="Arial" w:cs="Arial"/>
                <w:lang w:eastAsia="en-GB"/>
              </w:rPr>
            </w:pPr>
            <w:r w:rsidRPr="00D20C7A">
              <w:rPr>
                <w:rFonts w:ascii="Arial" w:hAnsi="Arial" w:cs="Arial"/>
                <w:lang w:eastAsia="en-GB"/>
              </w:rPr>
              <w:t>Solar</w:t>
            </w:r>
          </w:p>
        </w:tc>
        <w:tc>
          <w:tcPr>
            <w:tcW w:w="1275" w:type="dxa"/>
            <w:tcBorders>
              <w:top w:val="single" w:sz="4" w:space="0" w:color="000000"/>
              <w:left w:val="single" w:sz="4" w:space="0" w:color="000000"/>
              <w:bottom w:val="single" w:sz="4" w:space="0" w:color="000000"/>
              <w:right w:val="single" w:sz="4" w:space="0" w:color="000000"/>
            </w:tcBorders>
            <w:vAlign w:val="center"/>
          </w:tcPr>
          <w:p w14:paraId="58A0188E" w14:textId="77777777" w:rsidR="00D20C7A" w:rsidRPr="00D20C7A" w:rsidRDefault="00D20C7A" w:rsidP="00D20C7A">
            <w:pPr>
              <w:widowControl w:val="0"/>
              <w:kinsoku w:val="0"/>
              <w:overflowPunct w:val="0"/>
              <w:autoSpaceDE w:val="0"/>
              <w:autoSpaceDN w:val="0"/>
              <w:adjustRightInd w:val="0"/>
              <w:ind w:right="1"/>
              <w:jc w:val="center"/>
              <w:rPr>
                <w:rFonts w:ascii="Arial" w:hAnsi="Arial" w:cs="Arial"/>
                <w:lang w:eastAsia="en-GB"/>
              </w:rPr>
            </w:pPr>
            <w:r w:rsidRPr="00D20C7A">
              <w:rPr>
                <w:rFonts w:ascii="Arial" w:hAnsi="Arial" w:cs="Arial"/>
                <w:lang w:eastAsia="en-GB"/>
              </w:rPr>
              <w:t>1, 2</w:t>
            </w:r>
          </w:p>
        </w:tc>
        <w:tc>
          <w:tcPr>
            <w:tcW w:w="1276" w:type="dxa"/>
            <w:tcBorders>
              <w:top w:val="single" w:sz="4" w:space="0" w:color="000000"/>
              <w:left w:val="single" w:sz="4" w:space="0" w:color="000000"/>
              <w:bottom w:val="single" w:sz="4" w:space="0" w:color="000000"/>
              <w:right w:val="single" w:sz="4" w:space="0" w:color="000000"/>
            </w:tcBorders>
            <w:vAlign w:val="center"/>
          </w:tcPr>
          <w:p w14:paraId="10DAE1AC"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1A</w:t>
            </w:r>
          </w:p>
        </w:tc>
        <w:tc>
          <w:tcPr>
            <w:tcW w:w="1276" w:type="dxa"/>
            <w:tcBorders>
              <w:top w:val="single" w:sz="4" w:space="0" w:color="000000"/>
              <w:left w:val="single" w:sz="4" w:space="0" w:color="000000"/>
              <w:bottom w:val="single" w:sz="4" w:space="0" w:color="000000"/>
              <w:right w:val="single" w:sz="4" w:space="0" w:color="000000"/>
            </w:tcBorders>
            <w:vAlign w:val="center"/>
          </w:tcPr>
          <w:p w14:paraId="38102E0B"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Y</w:t>
            </w:r>
          </w:p>
        </w:tc>
        <w:tc>
          <w:tcPr>
            <w:tcW w:w="1559" w:type="dxa"/>
            <w:tcBorders>
              <w:top w:val="single" w:sz="4" w:space="0" w:color="000000"/>
              <w:left w:val="single" w:sz="4" w:space="0" w:color="000000"/>
              <w:bottom w:val="single" w:sz="4" w:space="0" w:color="000000"/>
              <w:right w:val="single" w:sz="4" w:space="0" w:color="000000"/>
            </w:tcBorders>
            <w:vAlign w:val="center"/>
          </w:tcPr>
          <w:p w14:paraId="5FC33C6D"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B</w:t>
            </w:r>
          </w:p>
        </w:tc>
        <w:tc>
          <w:tcPr>
            <w:tcW w:w="1276" w:type="dxa"/>
            <w:tcBorders>
              <w:top w:val="single" w:sz="4" w:space="0" w:color="000000"/>
              <w:left w:val="single" w:sz="4" w:space="0" w:color="000000"/>
              <w:bottom w:val="single" w:sz="4" w:space="0" w:color="000000"/>
              <w:right w:val="single" w:sz="4" w:space="0" w:color="000000"/>
            </w:tcBorders>
            <w:vAlign w:val="center"/>
          </w:tcPr>
          <w:p w14:paraId="5FF21908"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[Date 4]</w:t>
            </w:r>
          </w:p>
        </w:tc>
        <w:tc>
          <w:tcPr>
            <w:tcW w:w="1134" w:type="dxa"/>
            <w:tcBorders>
              <w:top w:val="single" w:sz="4" w:space="0" w:color="000000"/>
              <w:left w:val="single" w:sz="4" w:space="0" w:color="000000"/>
              <w:bottom w:val="single" w:sz="4" w:space="0" w:color="000000"/>
              <w:right w:val="single" w:sz="4" w:space="0" w:color="000000"/>
            </w:tcBorders>
            <w:vAlign w:val="center"/>
          </w:tcPr>
          <w:p w14:paraId="65B73646" w14:textId="77777777" w:rsidR="00D20C7A" w:rsidRPr="00D20C7A" w:rsidRDefault="00D20C7A" w:rsidP="00D20C7A">
            <w:pPr>
              <w:widowControl w:val="0"/>
              <w:autoSpaceDE w:val="0"/>
              <w:autoSpaceDN w:val="0"/>
              <w:adjustRightInd w:val="0"/>
              <w:jc w:val="center"/>
              <w:rPr>
                <w:rFonts w:ascii="Arial" w:hAnsi="Arial" w:cs="Arial"/>
                <w:lang w:eastAsia="en-GB"/>
              </w:rPr>
            </w:pPr>
            <w:r w:rsidRPr="00D20C7A">
              <w:rPr>
                <w:rFonts w:ascii="Arial" w:hAnsi="Arial" w:cs="Arial"/>
                <w:lang w:eastAsia="en-GB"/>
              </w:rPr>
              <w:t>No</w:t>
            </w:r>
          </w:p>
        </w:tc>
      </w:tr>
    </w:tbl>
    <w:p w14:paraId="566664E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3138F3E4"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137BC"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70F41331" w14:textId="77777777" w:rsidR="00D20C7A" w:rsidRPr="00D20C7A" w:rsidRDefault="00D20C7A" w:rsidP="00D20C7A">
      <w:pPr>
        <w:widowControl w:val="0"/>
        <w:kinsoku w:val="0"/>
        <w:overflowPunct w:val="0"/>
        <w:autoSpaceDE w:val="0"/>
        <w:autoSpaceDN w:val="0"/>
        <w:adjustRightInd w:val="0"/>
        <w:spacing w:line="276" w:lineRule="auto"/>
        <w:ind w:left="220" w:right="255"/>
        <w:jc w:val="both"/>
        <w:rPr>
          <w:rFonts w:ascii="Arial" w:hAnsi="Arial" w:cs="Arial"/>
          <w:lang w:eastAsia="en-GB"/>
        </w:rPr>
      </w:pPr>
    </w:p>
    <w:p w14:paraId="5E912E38" w14:textId="77777777" w:rsidR="00D20C7A" w:rsidRPr="00D20C7A" w:rsidRDefault="00D20C7A" w:rsidP="00D20C7A">
      <w:pPr>
        <w:widowControl w:val="0"/>
        <w:kinsoku w:val="0"/>
        <w:overflowPunct w:val="0"/>
        <w:autoSpaceDE w:val="0"/>
        <w:autoSpaceDN w:val="0"/>
        <w:adjustRightInd w:val="0"/>
        <w:spacing w:before="8"/>
        <w:rPr>
          <w:rFonts w:ascii="Arial" w:hAnsi="Arial" w:cs="Arial"/>
          <w:lang w:eastAsia="en-GB"/>
        </w:rPr>
      </w:pPr>
    </w:p>
    <w:p w14:paraId="02A6F815" w14:textId="77777777" w:rsidR="00D20C7A" w:rsidRPr="00D20C7A" w:rsidRDefault="00D20C7A" w:rsidP="00D20C7A">
      <w:pPr>
        <w:widowControl w:val="0"/>
        <w:autoSpaceDE w:val="0"/>
        <w:autoSpaceDN w:val="0"/>
        <w:adjustRightInd w:val="0"/>
        <w:rPr>
          <w:sz w:val="24"/>
          <w:szCs w:val="24"/>
          <w:lang w:eastAsia="en-GB"/>
        </w:rPr>
      </w:pPr>
    </w:p>
    <w:p w14:paraId="5A87FA05" w14:textId="77777777" w:rsidR="00D20C7A" w:rsidRPr="00D20C7A" w:rsidRDefault="00D20C7A" w:rsidP="00D20C7A">
      <w:pPr>
        <w:widowControl w:val="0"/>
        <w:autoSpaceDE w:val="0"/>
        <w:autoSpaceDN w:val="0"/>
        <w:adjustRightInd w:val="0"/>
        <w:rPr>
          <w:sz w:val="24"/>
          <w:szCs w:val="24"/>
          <w:lang w:eastAsia="en-GB"/>
        </w:rPr>
      </w:pPr>
    </w:p>
    <w:p w14:paraId="2D8F7B18" w14:textId="77777777" w:rsidR="00D20C7A" w:rsidRPr="00D20C7A" w:rsidRDefault="00D20C7A" w:rsidP="00D20C7A">
      <w:pPr>
        <w:widowControl w:val="0"/>
        <w:autoSpaceDE w:val="0"/>
        <w:autoSpaceDN w:val="0"/>
        <w:adjustRightInd w:val="0"/>
        <w:rPr>
          <w:sz w:val="24"/>
          <w:szCs w:val="24"/>
          <w:lang w:eastAsia="en-GB"/>
        </w:rPr>
      </w:pPr>
    </w:p>
    <w:p w14:paraId="74721A10" w14:textId="77777777" w:rsidR="00D20C7A" w:rsidRPr="00D20C7A" w:rsidRDefault="00D20C7A" w:rsidP="00D20C7A">
      <w:pPr>
        <w:widowControl w:val="0"/>
        <w:autoSpaceDE w:val="0"/>
        <w:autoSpaceDN w:val="0"/>
        <w:adjustRightInd w:val="0"/>
        <w:rPr>
          <w:sz w:val="24"/>
          <w:szCs w:val="24"/>
          <w:lang w:eastAsia="en-GB"/>
        </w:rPr>
      </w:pPr>
    </w:p>
    <w:p w14:paraId="585EC98D" w14:textId="77777777" w:rsidR="00D20C7A" w:rsidRPr="00D20C7A" w:rsidRDefault="00D20C7A" w:rsidP="00D20C7A">
      <w:pPr>
        <w:widowControl w:val="0"/>
        <w:autoSpaceDE w:val="0"/>
        <w:autoSpaceDN w:val="0"/>
        <w:adjustRightInd w:val="0"/>
        <w:rPr>
          <w:sz w:val="24"/>
          <w:szCs w:val="24"/>
          <w:lang w:eastAsia="en-GB"/>
        </w:rPr>
      </w:pPr>
    </w:p>
    <w:p w14:paraId="59B306DB"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Reference]</w:t>
      </w:r>
    </w:p>
    <w:p w14:paraId="441AF053" w14:textId="77777777" w:rsidR="00D20C7A" w:rsidRPr="00D20C7A" w:rsidRDefault="00D20C7A" w:rsidP="00D20C7A">
      <w:pPr>
        <w:widowControl w:val="0"/>
        <w:autoSpaceDE w:val="0"/>
        <w:autoSpaceDN w:val="0"/>
        <w:adjustRightInd w:val="0"/>
        <w:ind w:left="360"/>
        <w:rPr>
          <w:rFonts w:ascii="Arial" w:hAnsi="Arial" w:cs="Arial"/>
          <w:lang w:eastAsia="en-GB"/>
        </w:rPr>
      </w:pPr>
    </w:p>
    <w:p w14:paraId="58828827"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A</w:t>
      </w:r>
    </w:p>
    <w:p w14:paraId="22AE1E81"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Construction Agreement B</w:t>
      </w:r>
    </w:p>
    <w:p w14:paraId="0CD508A4" w14:textId="77777777" w:rsidR="00D20C7A" w:rsidRPr="00D20C7A" w:rsidRDefault="00D20C7A" w:rsidP="00D20C7A">
      <w:pPr>
        <w:widowControl w:val="0"/>
        <w:autoSpaceDE w:val="0"/>
        <w:autoSpaceDN w:val="0"/>
        <w:adjustRightInd w:val="0"/>
        <w:ind w:left="360"/>
        <w:rPr>
          <w:rFonts w:ascii="Arial" w:hAnsi="Arial" w:cs="Arial"/>
          <w:lang w:eastAsia="en-GB"/>
        </w:rPr>
      </w:pPr>
    </w:p>
    <w:p w14:paraId="63B943E2" w14:textId="77777777" w:rsidR="00D20C7A" w:rsidRPr="00D20C7A" w:rsidRDefault="00D20C7A" w:rsidP="00D20C7A">
      <w:pPr>
        <w:widowControl w:val="0"/>
        <w:autoSpaceDE w:val="0"/>
        <w:autoSpaceDN w:val="0"/>
        <w:adjustRightInd w:val="0"/>
        <w:ind w:left="360"/>
        <w:rPr>
          <w:rFonts w:ascii="Arial" w:hAnsi="Arial" w:cs="Arial"/>
          <w:lang w:eastAsia="en-GB"/>
        </w:rPr>
      </w:pPr>
      <w:r w:rsidRPr="00D20C7A">
        <w:rPr>
          <w:rFonts w:ascii="Arial" w:hAnsi="Arial" w:cs="Arial"/>
          <w:lang w:eastAsia="en-GB"/>
        </w:rPr>
        <w:t># [Captured in Appendix F]</w:t>
      </w:r>
    </w:p>
    <w:p w14:paraId="556E19CE" w14:textId="77777777" w:rsidR="00D20C7A" w:rsidRPr="00D20C7A" w:rsidRDefault="00D20C7A" w:rsidP="00D20C7A">
      <w:pPr>
        <w:widowControl w:val="0"/>
        <w:autoSpaceDE w:val="0"/>
        <w:autoSpaceDN w:val="0"/>
        <w:adjustRightInd w:val="0"/>
        <w:ind w:left="360"/>
        <w:rPr>
          <w:rFonts w:ascii="Arial" w:hAnsi="Arial" w:cs="Arial"/>
          <w:lang w:eastAsia="en-GB"/>
        </w:rPr>
      </w:pPr>
    </w:p>
    <w:p w14:paraId="7BE0D278" w14:textId="77777777" w:rsidR="00D20C7A" w:rsidRPr="00D20C7A" w:rsidRDefault="00D20C7A" w:rsidP="00211A7F">
      <w:pPr>
        <w:widowControl w:val="0"/>
        <w:tabs>
          <w:tab w:val="left" w:pos="13325"/>
        </w:tabs>
        <w:autoSpaceDE w:val="0"/>
        <w:autoSpaceDN w:val="0"/>
        <w:adjustRightInd w:val="0"/>
        <w:ind w:left="360"/>
        <w:rPr>
          <w:lang w:eastAsia="en-GB"/>
        </w:rPr>
        <w:sectPr w:rsidR="00D20C7A" w:rsidRPr="00D20C7A" w:rsidSect="00027B9E">
          <w:pgSz w:w="16850" w:h="11920" w:orient="landscape"/>
          <w:pgMar w:top="1620" w:right="1220" w:bottom="1100" w:left="1280" w:header="0" w:footer="1434" w:gutter="0"/>
          <w:pgNumType w:start="10"/>
          <w:cols w:space="720"/>
          <w:noEndnote/>
          <w:titlePg/>
          <w:docGrid w:linePitch="272"/>
        </w:sectPr>
      </w:pPr>
      <w:r w:rsidRPr="00D20C7A">
        <w:rPr>
          <w:rFonts w:ascii="Arial" w:hAnsi="Arial" w:cs="Arial"/>
          <w:lang w:eastAsia="en-GB"/>
        </w:rPr>
        <w:t>^ [Captured in Appendix D/F]</w:t>
      </w:r>
    </w:p>
    <w:p w14:paraId="77DC3BDB" w14:textId="2740FDCF" w:rsidR="00D20C7A" w:rsidRDefault="00D20C7A" w:rsidP="00D20C7A">
      <w:pPr>
        <w:widowControl w:val="0"/>
        <w:kinsoku w:val="0"/>
        <w:overflowPunct w:val="0"/>
        <w:autoSpaceDE w:val="0"/>
        <w:autoSpaceDN w:val="0"/>
        <w:adjustRightInd w:val="0"/>
        <w:spacing w:before="45"/>
        <w:outlineLvl w:val="0"/>
        <w:rPr>
          <w:rFonts w:ascii="Arial" w:hAnsi="Arial" w:cs="Arial"/>
          <w:b/>
          <w:bCs/>
          <w:spacing w:val="-1"/>
          <w:lang w:eastAsia="en-GB"/>
        </w:rPr>
      </w:pPr>
      <w:r w:rsidRPr="00D20C7A">
        <w:rPr>
          <w:rFonts w:ascii="Arial" w:hAnsi="Arial" w:cs="Arial"/>
          <w:b/>
          <w:bCs/>
          <w:spacing w:val="-1"/>
          <w:lang w:eastAsia="en-GB"/>
        </w:rPr>
        <w:t>Part</w:t>
      </w:r>
      <w:r w:rsidRPr="00D20C7A">
        <w:rPr>
          <w:rFonts w:ascii="Arial" w:hAnsi="Arial" w:cs="Arial"/>
          <w:b/>
          <w:bCs/>
          <w:spacing w:val="-4"/>
          <w:lang w:eastAsia="en-GB"/>
        </w:rPr>
        <w:t xml:space="preserve"> </w:t>
      </w:r>
      <w:r w:rsidRPr="00D20C7A">
        <w:rPr>
          <w:rFonts w:ascii="Arial" w:hAnsi="Arial" w:cs="Arial"/>
          <w:b/>
          <w:bCs/>
          <w:lang w:eastAsia="en-GB"/>
        </w:rPr>
        <w:t>2</w:t>
      </w:r>
      <w:r w:rsidRPr="00D20C7A">
        <w:rPr>
          <w:rFonts w:ascii="Arial" w:hAnsi="Arial" w:cs="Arial"/>
          <w:b/>
          <w:bCs/>
          <w:spacing w:val="-10"/>
          <w:lang w:eastAsia="en-GB"/>
        </w:rPr>
        <w:t xml:space="preserve"> </w:t>
      </w:r>
      <w:r w:rsidRPr="00D20C7A">
        <w:rPr>
          <w:rFonts w:ascii="Arial" w:hAnsi="Arial" w:cs="Arial"/>
          <w:b/>
          <w:bCs/>
          <w:lang w:eastAsia="en-GB"/>
        </w:rPr>
        <w:t>-</w:t>
      </w:r>
      <w:r w:rsidRPr="00D20C7A">
        <w:rPr>
          <w:rFonts w:ascii="Arial" w:hAnsi="Arial" w:cs="Arial"/>
          <w:b/>
          <w:bCs/>
          <w:spacing w:val="-8"/>
          <w:lang w:eastAsia="en-GB"/>
        </w:rPr>
        <w:t xml:space="preserve"> </w:t>
      </w:r>
      <w:del w:id="40" w:author="Angela Quinn (NESO)" w:date="2024-10-18T12:53:00Z">
        <w:r w:rsidRPr="6AFBC584" w:rsidDel="00D20C7A">
          <w:rPr>
            <w:rFonts w:ascii="Arial" w:hAnsi="Arial" w:cs="Arial"/>
            <w:b/>
            <w:bCs/>
            <w:lang w:eastAsia="en-GB"/>
          </w:rPr>
          <w:delText xml:space="preserve">Materiality </w:delText>
        </w:r>
      </w:del>
      <w:ins w:id="41" w:author="Angela Quinn (NESO)" w:date="2024-10-18T13:00:00Z">
        <w:r w:rsidR="00995765" w:rsidRPr="6AFBC584">
          <w:rPr>
            <w:rFonts w:ascii="Arial" w:hAnsi="Arial" w:cs="Arial"/>
            <w:b/>
            <w:bCs/>
            <w:lang w:eastAsia="en-GB"/>
          </w:rPr>
          <w:t xml:space="preserve">Capacity </w:t>
        </w:r>
      </w:ins>
      <w:r w:rsidRPr="00D20C7A">
        <w:rPr>
          <w:rFonts w:ascii="Arial" w:hAnsi="Arial" w:cs="Arial"/>
          <w:b/>
          <w:bCs/>
          <w:lang w:eastAsia="en-GB"/>
        </w:rPr>
        <w:t>&amp;</w:t>
      </w:r>
      <w:r w:rsidRPr="00D20C7A">
        <w:rPr>
          <w:rFonts w:ascii="Arial" w:hAnsi="Arial" w:cs="Arial"/>
          <w:b/>
          <w:bCs/>
          <w:spacing w:val="-7"/>
          <w:lang w:eastAsia="en-GB"/>
        </w:rPr>
        <w:t xml:space="preserve"> </w:t>
      </w:r>
      <w:r w:rsidRPr="00D20C7A">
        <w:rPr>
          <w:rFonts w:ascii="Arial" w:hAnsi="Arial" w:cs="Arial"/>
          <w:b/>
          <w:bCs/>
          <w:spacing w:val="-1"/>
          <w:lang w:eastAsia="en-GB"/>
        </w:rPr>
        <w:t>Technical</w:t>
      </w:r>
      <w:r w:rsidRPr="00D20C7A">
        <w:rPr>
          <w:rFonts w:ascii="Arial" w:hAnsi="Arial" w:cs="Arial"/>
          <w:b/>
          <w:bCs/>
          <w:spacing w:val="-9"/>
          <w:lang w:eastAsia="en-GB"/>
        </w:rPr>
        <w:t xml:space="preserve"> </w:t>
      </w:r>
      <w:del w:id="42" w:author="Angela Quinn (NESO)" w:date="2024-10-28T01:11:00Z">
        <w:r w:rsidRPr="6AFBC584" w:rsidDel="00D20C7A">
          <w:rPr>
            <w:rFonts w:ascii="Arial" w:hAnsi="Arial" w:cs="Arial"/>
            <w:b/>
            <w:bCs/>
            <w:lang w:eastAsia="en-GB"/>
          </w:rPr>
          <w:delText>Limitations</w:delText>
        </w:r>
      </w:del>
      <w:ins w:id="43" w:author="Angela Quinn (NESO)" w:date="2024-10-28T01:11:00Z">
        <w:r w:rsidR="02F30534" w:rsidRPr="00D20C7A">
          <w:rPr>
            <w:rFonts w:ascii="Arial" w:hAnsi="Arial" w:cs="Arial"/>
            <w:b/>
            <w:bCs/>
            <w:spacing w:val="-1"/>
            <w:lang w:eastAsia="en-GB"/>
          </w:rPr>
          <w:t>Conditions Summary</w:t>
        </w:r>
      </w:ins>
    </w:p>
    <w:p w14:paraId="66C00EC9" w14:textId="77777777" w:rsidR="00211A7F" w:rsidRDefault="00211A7F" w:rsidP="00211A7F">
      <w:pPr>
        <w:widowControl w:val="0"/>
        <w:kinsoku w:val="0"/>
        <w:overflowPunct w:val="0"/>
        <w:autoSpaceDE w:val="0"/>
        <w:autoSpaceDN w:val="0"/>
        <w:adjustRightInd w:val="0"/>
        <w:rPr>
          <w:rFonts w:ascii="Arial" w:hAnsi="Arial" w:cs="Arial"/>
          <w:spacing w:val="-1"/>
          <w:lang w:eastAsia="en-GB"/>
        </w:rPr>
      </w:pPr>
      <w:r w:rsidRPr="00D20C7A">
        <w:rPr>
          <w:rFonts w:ascii="Arial" w:hAnsi="Arial" w:cs="Arial"/>
          <w:spacing w:val="1"/>
          <w:lang w:eastAsia="en-GB"/>
        </w:rPr>
        <w:t>The</w:t>
      </w:r>
      <w:r w:rsidRPr="00D20C7A">
        <w:rPr>
          <w:rFonts w:ascii="Arial" w:hAnsi="Arial" w:cs="Arial"/>
          <w:spacing w:val="-14"/>
          <w:lang w:eastAsia="en-GB"/>
        </w:rPr>
        <w:t xml:space="preserve"> </w:t>
      </w:r>
      <w:r w:rsidRPr="00D20C7A">
        <w:rPr>
          <w:rFonts w:ascii="Arial" w:hAnsi="Arial" w:cs="Arial"/>
          <w:spacing w:val="-1"/>
          <w:lang w:eastAsia="en-GB"/>
        </w:rPr>
        <w:t>following</w:t>
      </w:r>
      <w:r w:rsidRPr="00D20C7A">
        <w:rPr>
          <w:rFonts w:ascii="Arial" w:hAnsi="Arial" w:cs="Arial"/>
          <w:spacing w:val="-5"/>
          <w:lang w:eastAsia="en-GB"/>
        </w:rPr>
        <w:t xml:space="preserve"> </w:t>
      </w:r>
      <w:r w:rsidRPr="00D20C7A">
        <w:rPr>
          <w:rFonts w:ascii="Arial" w:hAnsi="Arial" w:cs="Arial"/>
          <w:spacing w:val="-1"/>
          <w:lang w:eastAsia="en-GB"/>
        </w:rPr>
        <w:t>table</w:t>
      </w:r>
      <w:r w:rsidRPr="00D20C7A">
        <w:rPr>
          <w:rFonts w:ascii="Arial" w:hAnsi="Arial" w:cs="Arial"/>
          <w:spacing w:val="-7"/>
          <w:lang w:eastAsia="en-GB"/>
        </w:rPr>
        <w:t xml:space="preserve"> </w:t>
      </w:r>
      <w:r w:rsidRPr="00D20C7A">
        <w:rPr>
          <w:rFonts w:ascii="Arial" w:hAnsi="Arial" w:cs="Arial"/>
          <w:spacing w:val="-1"/>
          <w:lang w:eastAsia="en-GB"/>
        </w:rPr>
        <w:t>sets</w:t>
      </w:r>
      <w:r w:rsidRPr="00D20C7A">
        <w:rPr>
          <w:rFonts w:ascii="Arial" w:hAnsi="Arial" w:cs="Arial"/>
          <w:spacing w:val="-10"/>
          <w:lang w:eastAsia="en-GB"/>
        </w:rPr>
        <w:t xml:space="preserve"> </w:t>
      </w:r>
      <w:r w:rsidRPr="00D20C7A">
        <w:rPr>
          <w:rFonts w:ascii="Arial" w:hAnsi="Arial" w:cs="Arial"/>
          <w:spacing w:val="-1"/>
          <w:lang w:eastAsia="en-GB"/>
        </w:rPr>
        <w:t>out</w:t>
      </w:r>
      <w:r w:rsidRPr="00D20C7A">
        <w:rPr>
          <w:rFonts w:ascii="Arial" w:hAnsi="Arial" w:cs="Arial"/>
          <w:spacing w:val="-5"/>
          <w:lang w:eastAsia="en-GB"/>
        </w:rPr>
        <w:t xml:space="preserve"> </w:t>
      </w:r>
      <w:r w:rsidRPr="00D20C7A">
        <w:rPr>
          <w:rFonts w:ascii="Arial" w:hAnsi="Arial" w:cs="Arial"/>
          <w:spacing w:val="-1"/>
          <w:lang w:eastAsia="en-GB"/>
        </w:rPr>
        <w:t>Capacity</w:t>
      </w:r>
      <w:r w:rsidRPr="00D20C7A">
        <w:rPr>
          <w:rFonts w:ascii="Arial" w:hAnsi="Arial" w:cs="Arial"/>
          <w:spacing w:val="-14"/>
          <w:lang w:eastAsia="en-GB"/>
        </w:rPr>
        <w:t xml:space="preserve"> </w:t>
      </w:r>
      <w:r w:rsidRPr="00D20C7A">
        <w:rPr>
          <w:rFonts w:ascii="Arial" w:hAnsi="Arial" w:cs="Arial"/>
          <w:spacing w:val="-1"/>
          <w:lang w:eastAsia="en-GB"/>
        </w:rPr>
        <w:t>and</w:t>
      </w:r>
      <w:r w:rsidRPr="00D20C7A">
        <w:rPr>
          <w:rFonts w:ascii="Arial" w:hAnsi="Arial" w:cs="Arial"/>
          <w:spacing w:val="-7"/>
          <w:lang w:eastAsia="en-GB"/>
        </w:rPr>
        <w:t xml:space="preserve"> </w:t>
      </w:r>
      <w:r w:rsidRPr="00D20C7A">
        <w:rPr>
          <w:rFonts w:ascii="Arial" w:hAnsi="Arial" w:cs="Arial"/>
          <w:lang w:eastAsia="en-GB"/>
        </w:rPr>
        <w:t>the</w:t>
      </w:r>
      <w:r w:rsidRPr="00D20C7A">
        <w:rPr>
          <w:rFonts w:ascii="Arial" w:hAnsi="Arial" w:cs="Arial"/>
          <w:spacing w:val="-9"/>
          <w:lang w:eastAsia="en-GB"/>
        </w:rPr>
        <w:t xml:space="preserve"> </w:t>
      </w:r>
      <w:r w:rsidRPr="00D20C7A">
        <w:rPr>
          <w:rFonts w:ascii="Arial" w:hAnsi="Arial" w:cs="Arial"/>
          <w:spacing w:val="-1"/>
          <w:lang w:eastAsia="en-GB"/>
        </w:rPr>
        <w:t>technical</w:t>
      </w:r>
      <w:r w:rsidRPr="00D20C7A">
        <w:rPr>
          <w:rFonts w:ascii="Arial" w:hAnsi="Arial" w:cs="Arial"/>
          <w:spacing w:val="-8"/>
          <w:lang w:eastAsia="en-GB"/>
        </w:rPr>
        <w:t xml:space="preserve"> </w:t>
      </w:r>
      <w:r w:rsidRPr="00D20C7A">
        <w:rPr>
          <w:rFonts w:ascii="Arial" w:hAnsi="Arial" w:cs="Arial"/>
          <w:spacing w:val="-1"/>
          <w:lang w:eastAsia="en-GB"/>
        </w:rPr>
        <w:t>limitations which</w:t>
      </w:r>
      <w:r>
        <w:rPr>
          <w:rFonts w:ascii="Arial" w:hAnsi="Arial" w:cs="Arial"/>
          <w:spacing w:val="-1"/>
          <w:lang w:eastAsia="en-GB"/>
        </w:rPr>
        <w:t xml:space="preserve"> </w:t>
      </w:r>
      <w:r w:rsidRPr="00D20C7A">
        <w:rPr>
          <w:rFonts w:ascii="Arial" w:hAnsi="Arial" w:cs="Arial"/>
          <w:spacing w:val="-1"/>
          <w:lang w:eastAsia="en-GB"/>
        </w:rPr>
        <w:t xml:space="preserve">are based on the capability of the </w:t>
      </w:r>
    </w:p>
    <w:p w14:paraId="2EB564CA" w14:textId="3232ED22" w:rsidR="00211A7F" w:rsidRPr="00D20C7A" w:rsidRDefault="00211A7F" w:rsidP="00211A7F">
      <w:pPr>
        <w:widowControl w:val="0"/>
        <w:kinsoku w:val="0"/>
        <w:overflowPunct w:val="0"/>
        <w:autoSpaceDE w:val="0"/>
        <w:autoSpaceDN w:val="0"/>
        <w:adjustRightInd w:val="0"/>
        <w:rPr>
          <w:rFonts w:ascii="Arial" w:hAnsi="Arial" w:cs="Arial"/>
          <w:lang w:eastAsia="en-GB"/>
        </w:rPr>
      </w:pPr>
      <w:r w:rsidRPr="00D20C7A">
        <w:rPr>
          <w:rFonts w:ascii="Arial" w:hAnsi="Arial" w:cs="Arial"/>
          <w:spacing w:val="-1"/>
          <w:lang w:eastAsia="en-GB"/>
        </w:rPr>
        <w:t>National Electricity Transmission System.</w:t>
      </w:r>
    </w:p>
    <w:p w14:paraId="56F134C5" w14:textId="77777777" w:rsidR="00D20C7A" w:rsidRPr="00D20C7A" w:rsidRDefault="00D20C7A" w:rsidP="00D20C7A">
      <w:pPr>
        <w:widowControl w:val="0"/>
        <w:kinsoku w:val="0"/>
        <w:overflowPunct w:val="0"/>
        <w:autoSpaceDE w:val="0"/>
        <w:autoSpaceDN w:val="0"/>
        <w:adjustRightInd w:val="0"/>
        <w:spacing w:before="11"/>
        <w:rPr>
          <w:rFonts w:ascii="Arial" w:hAnsi="Arial" w:cs="Arial"/>
          <w:b/>
          <w:bCs/>
          <w:lang w:eastAsia="en-GB"/>
        </w:rPr>
      </w:pPr>
    </w:p>
    <w:p w14:paraId="6A8E0E57" w14:textId="5E5705C9" w:rsidR="00D20C7A" w:rsidRPr="00D20C7A" w:rsidRDefault="00D20C7A" w:rsidP="00211A7F">
      <w:pPr>
        <w:widowControl w:val="0"/>
        <w:kinsoku w:val="0"/>
        <w:overflowPunct w:val="0"/>
        <w:autoSpaceDE w:val="0"/>
        <w:autoSpaceDN w:val="0"/>
        <w:adjustRightInd w:val="0"/>
        <w:ind w:left="220"/>
        <w:rPr>
          <w:rFonts w:ascii="Arial" w:hAnsi="Arial" w:cs="Arial"/>
          <w:sz w:val="22"/>
          <w:szCs w:val="22"/>
          <w:lang w:eastAsia="en-GB"/>
        </w:rPr>
      </w:pPr>
    </w:p>
    <w:tbl>
      <w:tblPr>
        <w:tblW w:w="9301" w:type="dxa"/>
        <w:tblInd w:w="104" w:type="dxa"/>
        <w:tblLayout w:type="fixed"/>
        <w:tblCellMar>
          <w:left w:w="0" w:type="dxa"/>
          <w:right w:w="0" w:type="dxa"/>
        </w:tblCellMar>
        <w:tblLook w:val="0000" w:firstRow="0" w:lastRow="0" w:firstColumn="0" w:lastColumn="0" w:noHBand="0" w:noVBand="0"/>
      </w:tblPr>
      <w:tblGrid>
        <w:gridCol w:w="3375"/>
        <w:gridCol w:w="1484"/>
        <w:gridCol w:w="4442"/>
      </w:tblGrid>
      <w:tr w:rsidR="00D20C7A" w:rsidRPr="00D20C7A" w14:paraId="4D0417CD" w14:textId="77777777" w:rsidTr="00CB2DC7">
        <w:trPr>
          <w:trHeight w:hRule="exact" w:val="535"/>
        </w:trPr>
        <w:tc>
          <w:tcPr>
            <w:tcW w:w="9301" w:type="dxa"/>
            <w:gridSpan w:val="3"/>
            <w:tcBorders>
              <w:top w:val="single" w:sz="4" w:space="0" w:color="000000"/>
              <w:left w:val="single" w:sz="4" w:space="0" w:color="000000"/>
              <w:bottom w:val="single" w:sz="4" w:space="0" w:color="000000"/>
              <w:right w:val="single" w:sz="4" w:space="0" w:color="000000"/>
            </w:tcBorders>
          </w:tcPr>
          <w:p w14:paraId="66C92101"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Capacity</w:t>
            </w:r>
            <w:r w:rsidRPr="00D20C7A">
              <w:rPr>
                <w:rFonts w:ascii="Arial" w:hAnsi="Arial" w:cs="Arial"/>
                <w:b/>
                <w:bCs/>
                <w:spacing w:val="-19"/>
                <w:lang w:eastAsia="en-GB"/>
              </w:rPr>
              <w:t xml:space="preserve"> </w:t>
            </w:r>
            <w:r w:rsidRPr="00D20C7A">
              <w:rPr>
                <w:rFonts w:ascii="Arial" w:hAnsi="Arial" w:cs="Arial"/>
                <w:b/>
                <w:bCs/>
                <w:lang w:eastAsia="en-GB"/>
              </w:rPr>
              <w:t>Limit</w:t>
            </w:r>
            <w:r w:rsidRPr="00D20C7A">
              <w:rPr>
                <w:rFonts w:ascii="Arial" w:hAnsi="Arial" w:cs="Arial"/>
                <w:b/>
                <w:bCs/>
                <w:spacing w:val="-12"/>
                <w:lang w:eastAsia="en-GB"/>
              </w:rPr>
              <w:t xml:space="preserve"> </w:t>
            </w:r>
            <w:r w:rsidRPr="00D20C7A">
              <w:rPr>
                <w:rFonts w:ascii="Arial" w:hAnsi="Arial" w:cs="Arial"/>
                <w:b/>
                <w:bCs/>
                <w:spacing w:val="-1"/>
                <w:lang w:eastAsia="en-GB"/>
              </w:rPr>
              <w:t>Summary</w:t>
            </w:r>
          </w:p>
        </w:tc>
      </w:tr>
      <w:tr w:rsidR="00D20C7A" w:rsidRPr="00D20C7A" w14:paraId="6B26AA3E" w14:textId="77777777" w:rsidTr="00CB2DC7">
        <w:trPr>
          <w:trHeight w:hRule="exact" w:val="2113"/>
        </w:trPr>
        <w:tc>
          <w:tcPr>
            <w:tcW w:w="3375" w:type="dxa"/>
            <w:tcBorders>
              <w:top w:val="single" w:sz="4" w:space="0" w:color="000000"/>
              <w:left w:val="single" w:sz="4" w:space="0" w:color="000000"/>
              <w:bottom w:val="single" w:sz="4" w:space="0" w:color="000000"/>
              <w:right w:val="single" w:sz="4" w:space="0" w:color="000000"/>
            </w:tcBorders>
          </w:tcPr>
          <w:p w14:paraId="3111F7A7"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195695E4" w14:textId="77777777" w:rsidR="00D20C7A" w:rsidRPr="00D20C7A" w:rsidRDefault="00D20C7A" w:rsidP="00D20C7A">
            <w:pPr>
              <w:widowControl w:val="0"/>
              <w:kinsoku w:val="0"/>
              <w:overflowPunct w:val="0"/>
              <w:autoSpaceDE w:val="0"/>
              <w:autoSpaceDN w:val="0"/>
              <w:adjustRightInd w:val="0"/>
              <w:rPr>
                <w:rFonts w:ascii="Arial" w:hAnsi="Arial" w:cs="Arial"/>
                <w:lang w:eastAsia="en-GB"/>
              </w:rPr>
            </w:pPr>
          </w:p>
          <w:p w14:paraId="29C10599" w14:textId="77777777" w:rsidR="00D20C7A" w:rsidRPr="00D20C7A" w:rsidRDefault="00D20C7A" w:rsidP="00D20C7A">
            <w:pPr>
              <w:widowControl w:val="0"/>
              <w:kinsoku w:val="0"/>
              <w:overflowPunct w:val="0"/>
              <w:autoSpaceDE w:val="0"/>
              <w:autoSpaceDN w:val="0"/>
              <w:adjustRightInd w:val="0"/>
              <w:spacing w:before="5"/>
              <w:rPr>
                <w:rFonts w:ascii="Arial" w:hAnsi="Arial" w:cs="Arial"/>
                <w:lang w:eastAsia="en-GB"/>
              </w:rPr>
            </w:pPr>
          </w:p>
          <w:p w14:paraId="6D009A24" w14:textId="77777777" w:rsidR="00D20C7A" w:rsidRPr="00D20C7A" w:rsidRDefault="00D20C7A" w:rsidP="00D20C7A">
            <w:pPr>
              <w:widowControl w:val="0"/>
              <w:kinsoku w:val="0"/>
              <w:overflowPunct w:val="0"/>
              <w:autoSpaceDE w:val="0"/>
              <w:autoSpaceDN w:val="0"/>
              <w:adjustRightInd w:val="0"/>
              <w:ind w:left="793"/>
              <w:rPr>
                <w:sz w:val="24"/>
                <w:szCs w:val="24"/>
                <w:lang w:eastAsia="en-GB"/>
              </w:rPr>
            </w:pPr>
            <w:r w:rsidRPr="00D20C7A">
              <w:rPr>
                <w:rFonts w:ascii="Arial" w:hAnsi="Arial" w:cs="Arial"/>
                <w:b/>
                <w:bCs/>
                <w:spacing w:val="-1"/>
                <w:lang w:eastAsia="en-GB"/>
              </w:rPr>
              <w:t>Total MWs</w:t>
            </w:r>
            <w:r w:rsidRPr="00D20C7A">
              <w:rPr>
                <w:rFonts w:ascii="Arial" w:hAnsi="Arial" w:cs="Arial"/>
                <w:b/>
                <w:bCs/>
                <w:spacing w:val="-9"/>
                <w:lang w:eastAsia="en-GB"/>
              </w:rPr>
              <w:t xml:space="preserve"> </w:t>
            </w:r>
            <w:r w:rsidRPr="00D20C7A">
              <w:rPr>
                <w:rFonts w:ascii="Arial" w:hAnsi="Arial" w:cs="Arial"/>
                <w:spacing w:val="-1"/>
                <w:lang w:eastAsia="en-GB"/>
              </w:rPr>
              <w:t>Table</w:t>
            </w:r>
            <w:r w:rsidRPr="00D20C7A">
              <w:rPr>
                <w:rFonts w:ascii="Arial" w:hAnsi="Arial" w:cs="Arial"/>
                <w:spacing w:val="-6"/>
                <w:lang w:eastAsia="en-GB"/>
              </w:rPr>
              <w:t xml:space="preserve"> </w:t>
            </w:r>
            <w:r w:rsidRPr="00D20C7A">
              <w:rPr>
                <w:rFonts w:ascii="Arial" w:hAnsi="Arial" w:cs="Arial"/>
                <w:lang w:eastAsia="en-GB"/>
              </w:rPr>
              <w:t>1</w:t>
            </w:r>
          </w:p>
        </w:tc>
        <w:tc>
          <w:tcPr>
            <w:tcW w:w="1484" w:type="dxa"/>
            <w:tcBorders>
              <w:top w:val="single" w:sz="4" w:space="0" w:color="000000"/>
              <w:left w:val="single" w:sz="4" w:space="0" w:color="000000"/>
              <w:bottom w:val="single" w:sz="4" w:space="0" w:color="000000"/>
              <w:right w:val="single" w:sz="4" w:space="0" w:color="000000"/>
            </w:tcBorders>
            <w:vAlign w:val="center"/>
          </w:tcPr>
          <w:p w14:paraId="4B2655EE" w14:textId="77777777" w:rsidR="00D20C7A" w:rsidRPr="00D20C7A" w:rsidRDefault="00D20C7A" w:rsidP="00D20C7A">
            <w:pPr>
              <w:widowControl w:val="0"/>
              <w:kinsoku w:val="0"/>
              <w:overflowPunct w:val="0"/>
              <w:autoSpaceDE w:val="0"/>
              <w:autoSpaceDN w:val="0"/>
              <w:adjustRightInd w:val="0"/>
              <w:ind w:left="17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18BB793C" w14:textId="77777777" w:rsidR="00D20C7A" w:rsidRPr="00D20C7A" w:rsidRDefault="00D20C7A" w:rsidP="00D20C7A">
            <w:pPr>
              <w:widowControl w:val="0"/>
              <w:kinsoku w:val="0"/>
              <w:overflowPunct w:val="0"/>
              <w:autoSpaceDE w:val="0"/>
              <w:autoSpaceDN w:val="0"/>
              <w:adjustRightInd w:val="0"/>
              <w:spacing w:line="276" w:lineRule="auto"/>
              <w:ind w:left="102" w:right="338"/>
              <w:rPr>
                <w:sz w:val="24"/>
                <w:szCs w:val="24"/>
                <w:lang w:eastAsia="en-GB"/>
              </w:rPr>
            </w:pPr>
            <w:r w:rsidRPr="00D20C7A">
              <w:rPr>
                <w:rFonts w:ascii="Arial" w:hAnsi="Arial" w:cs="Arial"/>
                <w:spacing w:val="-1"/>
                <w:lang w:eastAsia="en-GB"/>
              </w:rPr>
              <w:t>Additional</w:t>
            </w:r>
            <w:r w:rsidRPr="00D20C7A">
              <w:rPr>
                <w:rFonts w:ascii="Arial" w:hAnsi="Arial" w:cs="Arial"/>
                <w:spacing w:val="-8"/>
                <w:lang w:eastAsia="en-GB"/>
              </w:rPr>
              <w:t xml:space="preserve"> </w:t>
            </w:r>
            <w:r w:rsidRPr="00D20C7A">
              <w:rPr>
                <w:rFonts w:ascii="Arial" w:hAnsi="Arial" w:cs="Arial"/>
                <w:spacing w:val="-1"/>
                <w:lang w:eastAsia="en-GB"/>
              </w:rPr>
              <w:t>new</w:t>
            </w:r>
            <w:r w:rsidRPr="00D20C7A">
              <w:rPr>
                <w:rFonts w:ascii="Arial" w:hAnsi="Arial" w:cs="Arial"/>
                <w:spacing w:val="-11"/>
                <w:lang w:eastAsia="en-GB"/>
              </w:rPr>
              <w:t xml:space="preserve"> </w:t>
            </w:r>
            <w:r w:rsidRPr="00D20C7A">
              <w:rPr>
                <w:rFonts w:ascii="Arial" w:hAnsi="Arial" w:cs="Arial"/>
                <w:spacing w:val="-1"/>
                <w:lang w:eastAsia="en-GB"/>
              </w:rPr>
              <w:t>generation</w:t>
            </w:r>
            <w:r w:rsidRPr="00D20C7A">
              <w:rPr>
                <w:rFonts w:ascii="Arial" w:hAnsi="Arial" w:cs="Arial"/>
                <w:spacing w:val="-7"/>
                <w:lang w:eastAsia="en-GB"/>
              </w:rPr>
              <w:t xml:space="preserve"> </w:t>
            </w:r>
            <w:r w:rsidRPr="00D20C7A">
              <w:rPr>
                <w:rFonts w:ascii="Arial" w:hAnsi="Arial" w:cs="Arial"/>
                <w:spacing w:val="-1"/>
                <w:lang w:eastAsia="en-GB"/>
              </w:rPr>
              <w:t>can</w:t>
            </w:r>
            <w:r w:rsidRPr="00D20C7A">
              <w:rPr>
                <w:rFonts w:ascii="Arial" w:hAnsi="Arial" w:cs="Arial"/>
                <w:spacing w:val="-7"/>
                <w:lang w:eastAsia="en-GB"/>
              </w:rPr>
              <w:t xml:space="preserve"> </w:t>
            </w:r>
            <w:r w:rsidRPr="00D20C7A">
              <w:rPr>
                <w:rFonts w:ascii="Arial" w:hAnsi="Arial" w:cs="Arial"/>
                <w:lang w:eastAsia="en-GB"/>
              </w:rPr>
              <w:t>be</w:t>
            </w:r>
            <w:r w:rsidRPr="00D20C7A">
              <w:rPr>
                <w:rFonts w:ascii="Arial" w:hAnsi="Arial" w:cs="Arial"/>
                <w:spacing w:val="-8"/>
                <w:lang w:eastAsia="en-GB"/>
              </w:rPr>
              <w:t xml:space="preserve"> </w:t>
            </w:r>
            <w:r w:rsidRPr="00D20C7A">
              <w:rPr>
                <w:rFonts w:ascii="Arial" w:hAnsi="Arial" w:cs="Arial"/>
                <w:spacing w:val="-1"/>
                <w:lang w:eastAsia="en-GB"/>
              </w:rPr>
              <w:t>added</w:t>
            </w:r>
            <w:r w:rsidRPr="00D20C7A">
              <w:rPr>
                <w:rFonts w:ascii="Arial" w:hAnsi="Arial" w:cs="Arial"/>
                <w:spacing w:val="16"/>
                <w:lang w:eastAsia="en-GB"/>
              </w:rPr>
              <w:t xml:space="preserve"> </w:t>
            </w:r>
            <w:r w:rsidRPr="00D20C7A">
              <w:rPr>
                <w:rFonts w:ascii="Arial" w:hAnsi="Arial" w:cs="Arial"/>
                <w:spacing w:val="-1"/>
                <w:lang w:eastAsia="en-GB"/>
              </w:rPr>
              <w:t>and</w:t>
            </w:r>
            <w:r w:rsidRPr="00D20C7A">
              <w:rPr>
                <w:rFonts w:ascii="Arial" w:hAnsi="Arial" w:cs="Arial"/>
                <w:spacing w:val="30"/>
                <w:w w:val="99"/>
                <w:lang w:eastAsia="en-GB"/>
              </w:rPr>
              <w:t xml:space="preserve"> </w:t>
            </w:r>
            <w:r w:rsidRPr="00D20C7A">
              <w:rPr>
                <w:rFonts w:ascii="Arial" w:hAnsi="Arial" w:cs="Arial"/>
                <w:spacing w:val="-2"/>
                <w:lang w:eastAsia="en-GB"/>
              </w:rPr>
              <w:t>will</w:t>
            </w:r>
            <w:r w:rsidRPr="00D20C7A">
              <w:rPr>
                <w:rFonts w:ascii="Arial" w:hAnsi="Arial" w:cs="Arial"/>
                <w:spacing w:val="-8"/>
                <w:lang w:eastAsia="en-GB"/>
              </w:rPr>
              <w:t xml:space="preserve"> be </w:t>
            </w:r>
            <w:r w:rsidRPr="00D20C7A">
              <w:rPr>
                <w:rFonts w:ascii="Arial" w:hAnsi="Arial" w:cs="Arial"/>
                <w:lang w:eastAsia="en-GB"/>
              </w:rPr>
              <w:t>subject</w:t>
            </w:r>
            <w:r w:rsidRPr="00D20C7A">
              <w:rPr>
                <w:rFonts w:ascii="Arial" w:hAnsi="Arial" w:cs="Arial"/>
                <w:spacing w:val="-6"/>
                <w:lang w:eastAsia="en-GB"/>
              </w:rPr>
              <w:t xml:space="preserve"> </w:t>
            </w:r>
            <w:r w:rsidRPr="00D20C7A">
              <w:rPr>
                <w:rFonts w:ascii="Arial" w:hAnsi="Arial" w:cs="Arial"/>
                <w:spacing w:val="-1"/>
                <w:lang w:eastAsia="en-GB"/>
              </w:rPr>
              <w:t>to</w:t>
            </w:r>
            <w:r w:rsidRPr="00D20C7A">
              <w:rPr>
                <w:rFonts w:ascii="Arial" w:hAnsi="Arial" w:cs="Arial"/>
                <w:spacing w:val="-9"/>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2"/>
                <w:lang w:eastAsia="en-GB"/>
              </w:rPr>
              <w:t>applicable</w:t>
            </w:r>
            <w:r w:rsidRPr="00D20C7A">
              <w:rPr>
                <w:rFonts w:ascii="Arial" w:hAnsi="Arial" w:cs="Arial"/>
                <w:spacing w:val="-4"/>
                <w:lang w:eastAsia="en-GB"/>
              </w:rPr>
              <w:t xml:space="preserve"> </w:t>
            </w:r>
            <w:r w:rsidRPr="00D20C7A">
              <w:rPr>
                <w:rFonts w:ascii="Arial" w:hAnsi="Arial" w:cs="Arial"/>
                <w:spacing w:val="-1"/>
                <w:lang w:eastAsia="en-GB"/>
              </w:rPr>
              <w:t>works</w:t>
            </w:r>
            <w:r w:rsidRPr="00D20C7A">
              <w:rPr>
                <w:rFonts w:ascii="Arial" w:hAnsi="Arial" w:cs="Arial"/>
                <w:spacing w:val="18"/>
                <w:lang w:eastAsia="en-GB"/>
              </w:rPr>
              <w:t xml:space="preserve"> </w:t>
            </w:r>
            <w:r w:rsidRPr="00D20C7A">
              <w:rPr>
                <w:rFonts w:ascii="Arial" w:hAnsi="Arial" w:cs="Arial"/>
                <w:spacing w:val="-1"/>
                <w:lang w:eastAsia="en-GB"/>
              </w:rPr>
              <w:t>schedule,</w:t>
            </w:r>
            <w:r w:rsidRPr="00D20C7A">
              <w:rPr>
                <w:rFonts w:ascii="Arial" w:hAnsi="Arial" w:cs="Arial"/>
                <w:spacing w:val="33"/>
                <w:w w:val="99"/>
                <w:lang w:eastAsia="en-GB"/>
              </w:rPr>
              <w:t xml:space="preserve"> </w:t>
            </w:r>
            <w:r w:rsidRPr="00D20C7A">
              <w:rPr>
                <w:rFonts w:ascii="Arial" w:hAnsi="Arial" w:cs="Arial"/>
                <w:spacing w:val="-1"/>
                <w:lang w:eastAsia="en-GB"/>
              </w:rPr>
              <w:t>interim</w:t>
            </w:r>
            <w:r w:rsidRPr="00D20C7A">
              <w:rPr>
                <w:rFonts w:ascii="Arial" w:hAnsi="Arial" w:cs="Arial"/>
                <w:spacing w:val="-7"/>
                <w:lang w:eastAsia="en-GB"/>
              </w:rPr>
              <w:t xml:space="preserve"> </w:t>
            </w:r>
            <w:r w:rsidRPr="00D20C7A">
              <w:rPr>
                <w:rFonts w:ascii="Arial" w:hAnsi="Arial" w:cs="Arial"/>
                <w:spacing w:val="-1"/>
                <w:lang w:eastAsia="en-GB"/>
              </w:rPr>
              <w:t>restrictions</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availability</w:t>
            </w:r>
            <w:r w:rsidRPr="00D20C7A">
              <w:rPr>
                <w:rFonts w:ascii="Arial" w:hAnsi="Arial" w:cs="Arial"/>
                <w:spacing w:val="13"/>
                <w:lang w:eastAsia="en-GB"/>
              </w:rPr>
              <w:t xml:space="preserve"> </w:t>
            </w:r>
            <w:r w:rsidRPr="00D20C7A">
              <w:rPr>
                <w:rFonts w:ascii="Arial" w:hAnsi="Arial" w:cs="Arial"/>
                <w:spacing w:val="-1"/>
                <w:lang w:eastAsia="en-GB"/>
              </w:rPr>
              <w:t>and</w:t>
            </w:r>
            <w:r w:rsidRPr="00D20C7A">
              <w:rPr>
                <w:rFonts w:ascii="Arial" w:hAnsi="Arial" w:cs="Arial"/>
                <w:spacing w:val="-6"/>
                <w:lang w:eastAsia="en-GB"/>
              </w:rPr>
              <w:t xml:space="preserve"> </w:t>
            </w:r>
            <w:proofErr w:type="gramStart"/>
            <w:r w:rsidRPr="00D20C7A">
              <w:rPr>
                <w:rFonts w:ascii="Arial" w:hAnsi="Arial" w:cs="Arial"/>
                <w:lang w:eastAsia="en-GB"/>
              </w:rPr>
              <w:t>site</w:t>
            </w:r>
            <w:r w:rsidRPr="00D20C7A">
              <w:rPr>
                <w:rFonts w:ascii="Arial" w:hAnsi="Arial" w:cs="Arial"/>
                <w:spacing w:val="29"/>
                <w:w w:val="99"/>
                <w:lang w:eastAsia="en-GB"/>
              </w:rPr>
              <w:t xml:space="preserve"> </w:t>
            </w:r>
            <w:r w:rsidRPr="00D20C7A">
              <w:rPr>
                <w:rFonts w:ascii="Arial" w:hAnsi="Arial" w:cs="Arial"/>
                <w:spacing w:val="-1"/>
                <w:lang w:eastAsia="en-GB"/>
              </w:rPr>
              <w:t>specific</w:t>
            </w:r>
            <w:proofErr w:type="gramEnd"/>
            <w:r w:rsidRPr="00D20C7A">
              <w:rPr>
                <w:rFonts w:ascii="Arial" w:hAnsi="Arial" w:cs="Arial"/>
                <w:spacing w:val="-6"/>
                <w:lang w:eastAsia="en-GB"/>
              </w:rPr>
              <w:t xml:space="preserve"> </w:t>
            </w:r>
            <w:r w:rsidRPr="00D20C7A">
              <w:rPr>
                <w:rFonts w:ascii="Arial" w:hAnsi="Arial" w:cs="Arial"/>
                <w:spacing w:val="-1"/>
                <w:lang w:eastAsia="en-GB"/>
              </w:rPr>
              <w:t>conditions</w:t>
            </w:r>
            <w:r w:rsidRPr="00D20C7A">
              <w:rPr>
                <w:rFonts w:ascii="Arial" w:hAnsi="Arial" w:cs="Arial"/>
                <w:spacing w:val="-2"/>
                <w:lang w:eastAsia="en-GB"/>
              </w:rPr>
              <w:t xml:space="preserve"> </w:t>
            </w:r>
            <w:r w:rsidRPr="00D20C7A">
              <w:rPr>
                <w:rFonts w:ascii="Arial" w:hAnsi="Arial" w:cs="Arial"/>
                <w:lang w:eastAsia="en-GB"/>
              </w:rPr>
              <w:t>as</w:t>
            </w:r>
            <w:r w:rsidRPr="00D20C7A">
              <w:rPr>
                <w:rFonts w:ascii="Arial" w:hAnsi="Arial" w:cs="Arial"/>
                <w:spacing w:val="-5"/>
                <w:lang w:eastAsia="en-GB"/>
              </w:rPr>
              <w:t xml:space="preserve"> </w:t>
            </w:r>
            <w:r w:rsidRPr="00D20C7A">
              <w:rPr>
                <w:rFonts w:ascii="Arial" w:hAnsi="Arial" w:cs="Arial"/>
                <w:spacing w:val="-1"/>
                <w:lang w:eastAsia="en-GB"/>
              </w:rPr>
              <w:t>detailed</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20"/>
                <w:lang w:eastAsia="en-GB"/>
              </w:rPr>
              <w:t xml:space="preserve"> </w:t>
            </w:r>
            <w:r w:rsidRPr="00D20C7A">
              <w:rPr>
                <w:rFonts w:ascii="Arial" w:hAnsi="Arial" w:cs="Arial"/>
                <w:spacing w:val="-1"/>
                <w:lang w:eastAsia="en-GB"/>
              </w:rPr>
              <w:t>the</w:t>
            </w:r>
            <w:r w:rsidRPr="00D20C7A">
              <w:rPr>
                <w:rFonts w:ascii="Arial" w:hAnsi="Arial" w:cs="Arial"/>
                <w:spacing w:val="-8"/>
                <w:lang w:eastAsia="en-GB"/>
              </w:rPr>
              <w:t xml:space="preserve"> </w:t>
            </w:r>
            <w:r w:rsidRPr="00D20C7A">
              <w:rPr>
                <w:rFonts w:ascii="Arial" w:hAnsi="Arial" w:cs="Arial"/>
                <w:lang w:eastAsia="en-GB"/>
              </w:rPr>
              <w:t>final</w:t>
            </w:r>
            <w:r w:rsidRPr="00D20C7A">
              <w:rPr>
                <w:rFonts w:ascii="Arial" w:hAnsi="Arial" w:cs="Arial"/>
                <w:spacing w:val="-9"/>
                <w:lang w:eastAsia="en-GB"/>
              </w:rPr>
              <w:t xml:space="preserve"> </w:t>
            </w:r>
            <w:r w:rsidRPr="00D20C7A">
              <w:rPr>
                <w:rFonts w:ascii="Arial" w:hAnsi="Arial" w:cs="Arial"/>
                <w:lang w:eastAsia="en-GB"/>
              </w:rPr>
              <w:t>row</w:t>
            </w:r>
            <w:r w:rsidRPr="00D20C7A">
              <w:rPr>
                <w:rFonts w:ascii="Arial" w:hAnsi="Arial" w:cs="Arial"/>
                <w:spacing w:val="21"/>
                <w:w w:val="99"/>
                <w:lang w:eastAsia="en-GB"/>
              </w:rPr>
              <w:t xml:space="preserve"> </w:t>
            </w:r>
            <w:r w:rsidRPr="00D20C7A">
              <w:rPr>
                <w:rFonts w:ascii="Arial" w:hAnsi="Arial" w:cs="Arial"/>
                <w:spacing w:val="-2"/>
                <w:lang w:eastAsia="en-GB"/>
              </w:rPr>
              <w:t>of</w:t>
            </w:r>
            <w:r w:rsidRPr="00D20C7A">
              <w:rPr>
                <w:rFonts w:ascii="Arial" w:hAnsi="Arial" w:cs="Arial"/>
                <w:spacing w:val="-4"/>
                <w:lang w:eastAsia="en-GB"/>
              </w:rPr>
              <w:t xml:space="preserve"> </w:t>
            </w:r>
            <w:r w:rsidRPr="00D20C7A">
              <w:rPr>
                <w:rFonts w:ascii="Arial" w:hAnsi="Arial" w:cs="Arial"/>
                <w:spacing w:val="-1"/>
                <w:lang w:eastAsia="en-GB"/>
              </w:rPr>
              <w:t>table</w:t>
            </w:r>
            <w:r w:rsidRPr="00D20C7A">
              <w:rPr>
                <w:rFonts w:ascii="Arial" w:hAnsi="Arial" w:cs="Arial"/>
                <w:spacing w:val="-3"/>
                <w:lang w:eastAsia="en-GB"/>
              </w:rPr>
              <w:t xml:space="preserve"> </w:t>
            </w:r>
            <w:r w:rsidRPr="00D20C7A">
              <w:rPr>
                <w:rFonts w:ascii="Arial" w:hAnsi="Arial" w:cs="Arial"/>
                <w:spacing w:val="-1"/>
                <w:lang w:eastAsia="en-GB"/>
              </w:rPr>
              <w:t>in</w:t>
            </w:r>
            <w:r w:rsidRPr="00D20C7A">
              <w:rPr>
                <w:rFonts w:ascii="Arial" w:hAnsi="Arial" w:cs="Arial"/>
                <w:spacing w:val="-5"/>
                <w:lang w:eastAsia="en-GB"/>
              </w:rPr>
              <w:t xml:space="preserve"> </w:t>
            </w:r>
            <w:r w:rsidRPr="00D20C7A">
              <w:rPr>
                <w:rFonts w:ascii="Arial" w:hAnsi="Arial" w:cs="Arial"/>
                <w:spacing w:val="-1"/>
                <w:lang w:eastAsia="en-GB"/>
              </w:rPr>
              <w:t>part</w:t>
            </w:r>
            <w:r w:rsidRPr="00D20C7A">
              <w:rPr>
                <w:rFonts w:ascii="Arial" w:hAnsi="Arial" w:cs="Arial"/>
                <w:spacing w:val="-5"/>
                <w:lang w:eastAsia="en-GB"/>
              </w:rPr>
              <w:t xml:space="preserve"> </w:t>
            </w:r>
            <w:r w:rsidRPr="00D20C7A">
              <w:rPr>
                <w:rFonts w:ascii="Arial" w:hAnsi="Arial" w:cs="Arial"/>
                <w:spacing w:val="-2"/>
                <w:lang w:eastAsia="en-GB"/>
              </w:rPr>
              <w:t>1.</w:t>
            </w:r>
            <w:r w:rsidRPr="00D20C7A">
              <w:rPr>
                <w:rFonts w:ascii="Arial" w:hAnsi="Arial" w:cs="Arial"/>
                <w:spacing w:val="-5"/>
                <w:lang w:eastAsia="en-GB"/>
              </w:rPr>
              <w:t xml:space="preserve"> </w:t>
            </w:r>
            <w:r w:rsidRPr="00D20C7A">
              <w:rPr>
                <w:rFonts w:ascii="Arial" w:hAnsi="Arial" w:cs="Arial"/>
                <w:spacing w:val="-2"/>
                <w:lang w:eastAsia="en-GB"/>
              </w:rPr>
              <w:t>Generation</w:t>
            </w:r>
            <w:r w:rsidRPr="00D20C7A">
              <w:rPr>
                <w:rFonts w:ascii="Arial" w:hAnsi="Arial" w:cs="Arial"/>
                <w:spacing w:val="15"/>
                <w:lang w:eastAsia="en-GB"/>
              </w:rPr>
              <w:t xml:space="preserve"> </w:t>
            </w:r>
            <w:r w:rsidRPr="00D20C7A">
              <w:rPr>
                <w:rFonts w:ascii="Arial" w:hAnsi="Arial" w:cs="Arial"/>
                <w:spacing w:val="-1"/>
                <w:lang w:eastAsia="en-GB"/>
              </w:rPr>
              <w:t>should</w:t>
            </w:r>
            <w:r w:rsidRPr="00D20C7A">
              <w:rPr>
                <w:rFonts w:ascii="Arial" w:hAnsi="Arial" w:cs="Arial"/>
                <w:spacing w:val="-5"/>
                <w:lang w:eastAsia="en-GB"/>
              </w:rPr>
              <w:t xml:space="preserve"> </w:t>
            </w:r>
            <w:r w:rsidRPr="00D20C7A">
              <w:rPr>
                <w:rFonts w:ascii="Arial" w:hAnsi="Arial" w:cs="Arial"/>
                <w:spacing w:val="-1"/>
                <w:lang w:eastAsia="en-GB"/>
              </w:rPr>
              <w:t>be</w:t>
            </w:r>
            <w:r w:rsidRPr="00D20C7A">
              <w:rPr>
                <w:rFonts w:ascii="Arial" w:hAnsi="Arial" w:cs="Arial"/>
                <w:spacing w:val="42"/>
                <w:w w:val="99"/>
                <w:lang w:eastAsia="en-GB"/>
              </w:rPr>
              <w:t xml:space="preserve"> </w:t>
            </w:r>
            <w:r w:rsidRPr="00D20C7A">
              <w:rPr>
                <w:rFonts w:ascii="Arial" w:hAnsi="Arial" w:cs="Arial"/>
                <w:spacing w:val="-1"/>
                <w:lang w:eastAsia="en-GB"/>
              </w:rPr>
              <w:t>added</w:t>
            </w:r>
            <w:r w:rsidRPr="00D20C7A">
              <w:rPr>
                <w:rFonts w:ascii="Arial" w:hAnsi="Arial" w:cs="Arial"/>
                <w:spacing w:val="-10"/>
                <w:lang w:eastAsia="en-GB"/>
              </w:rPr>
              <w:t xml:space="preserve"> </w:t>
            </w:r>
            <w:r w:rsidRPr="00D20C7A">
              <w:rPr>
                <w:rFonts w:ascii="Arial" w:hAnsi="Arial" w:cs="Arial"/>
                <w:spacing w:val="-1"/>
                <w:lang w:eastAsia="en-GB"/>
              </w:rPr>
              <w:t>in</w:t>
            </w:r>
            <w:r w:rsidRPr="00D20C7A">
              <w:rPr>
                <w:rFonts w:ascii="Arial" w:hAnsi="Arial" w:cs="Arial"/>
                <w:spacing w:val="-10"/>
                <w:lang w:eastAsia="en-GB"/>
              </w:rPr>
              <w:t xml:space="preserve"> </w:t>
            </w:r>
            <w:r w:rsidRPr="00D20C7A">
              <w:rPr>
                <w:rFonts w:ascii="Arial" w:hAnsi="Arial" w:cs="Arial"/>
                <w:spacing w:val="-1"/>
                <w:lang w:eastAsia="en-GB"/>
              </w:rPr>
              <w:t>queue</w:t>
            </w:r>
            <w:r w:rsidRPr="00D20C7A">
              <w:rPr>
                <w:rFonts w:ascii="Arial" w:hAnsi="Arial" w:cs="Arial"/>
                <w:spacing w:val="-7"/>
                <w:lang w:eastAsia="en-GB"/>
              </w:rPr>
              <w:t xml:space="preserve"> </w:t>
            </w:r>
            <w:r w:rsidRPr="00D20C7A">
              <w:rPr>
                <w:rFonts w:ascii="Arial" w:hAnsi="Arial" w:cs="Arial"/>
                <w:lang w:eastAsia="en-GB"/>
              </w:rPr>
              <w:t>order.</w:t>
            </w:r>
          </w:p>
        </w:tc>
      </w:tr>
      <w:tr w:rsidR="00D20C7A" w:rsidRPr="00D20C7A" w14:paraId="35FCC4A3" w14:textId="77777777" w:rsidTr="00CB2DC7">
        <w:trPr>
          <w:trHeight w:hRule="exact" w:val="1082"/>
        </w:trPr>
        <w:tc>
          <w:tcPr>
            <w:tcW w:w="3375" w:type="dxa"/>
            <w:tcBorders>
              <w:top w:val="single" w:sz="4" w:space="0" w:color="000000"/>
              <w:left w:val="single" w:sz="4" w:space="0" w:color="000000"/>
              <w:bottom w:val="single" w:sz="4" w:space="0" w:color="000000"/>
              <w:right w:val="single" w:sz="4" w:space="0" w:color="000000"/>
            </w:tcBorders>
          </w:tcPr>
          <w:p w14:paraId="455DF63F"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40BCB41D" w14:textId="77777777" w:rsidR="00D20C7A" w:rsidRPr="00D20C7A" w:rsidRDefault="00D20C7A" w:rsidP="00D20C7A">
            <w:pPr>
              <w:widowControl w:val="0"/>
              <w:kinsoku w:val="0"/>
              <w:overflowPunct w:val="0"/>
              <w:autoSpaceDE w:val="0"/>
              <w:autoSpaceDN w:val="0"/>
              <w:adjustRightInd w:val="0"/>
              <w:spacing w:before="4"/>
              <w:rPr>
                <w:rFonts w:ascii="Arial" w:hAnsi="Arial" w:cs="Arial"/>
                <w:lang w:eastAsia="en-GB"/>
              </w:rPr>
            </w:pPr>
          </w:p>
          <w:p w14:paraId="2256A596" w14:textId="77777777" w:rsidR="00D20C7A" w:rsidRPr="00D20C7A" w:rsidRDefault="00D20C7A" w:rsidP="00D20C7A">
            <w:pPr>
              <w:widowControl w:val="0"/>
              <w:kinsoku w:val="0"/>
              <w:overflowPunct w:val="0"/>
              <w:autoSpaceDE w:val="0"/>
              <w:autoSpaceDN w:val="0"/>
              <w:adjustRightInd w:val="0"/>
              <w:ind w:left="369"/>
              <w:rPr>
                <w:sz w:val="24"/>
                <w:szCs w:val="24"/>
                <w:lang w:eastAsia="en-GB"/>
              </w:rPr>
            </w:pPr>
            <w:r w:rsidRPr="00D20C7A">
              <w:rPr>
                <w:rFonts w:ascii="Arial" w:hAnsi="Arial" w:cs="Arial"/>
                <w:b/>
                <w:bCs/>
                <w:spacing w:val="-1"/>
                <w:lang w:eastAsia="en-GB"/>
              </w:rPr>
              <w:t>Total</w:t>
            </w:r>
            <w:r w:rsidRPr="00D20C7A">
              <w:rPr>
                <w:rFonts w:ascii="Arial" w:hAnsi="Arial" w:cs="Arial"/>
                <w:b/>
                <w:bCs/>
                <w:spacing w:val="-10"/>
                <w:lang w:eastAsia="en-GB"/>
              </w:rPr>
              <w:t xml:space="preserve"> </w:t>
            </w:r>
            <w:r w:rsidRPr="00D20C7A">
              <w:rPr>
                <w:rFonts w:ascii="Arial" w:hAnsi="Arial" w:cs="Arial"/>
                <w:b/>
                <w:bCs/>
                <w:spacing w:val="-1"/>
                <w:lang w:eastAsia="en-GB"/>
              </w:rPr>
              <w:t>Developer</w:t>
            </w:r>
            <w:r w:rsidRPr="00D20C7A">
              <w:rPr>
                <w:rFonts w:ascii="Arial" w:hAnsi="Arial" w:cs="Arial"/>
                <w:b/>
                <w:bCs/>
                <w:spacing w:val="-12"/>
                <w:lang w:eastAsia="en-GB"/>
              </w:rPr>
              <w:t xml:space="preserve"> </w:t>
            </w:r>
            <w:r w:rsidRPr="00D20C7A">
              <w:rPr>
                <w:rFonts w:ascii="Arial" w:hAnsi="Arial" w:cs="Arial"/>
                <w:b/>
                <w:bCs/>
                <w:spacing w:val="-1"/>
                <w:lang w:eastAsia="en-GB"/>
              </w:rPr>
              <w:t>Capacity</w:t>
            </w:r>
          </w:p>
        </w:tc>
        <w:tc>
          <w:tcPr>
            <w:tcW w:w="1484" w:type="dxa"/>
            <w:tcBorders>
              <w:top w:val="single" w:sz="4" w:space="0" w:color="000000"/>
              <w:left w:val="single" w:sz="4" w:space="0" w:color="000000"/>
              <w:bottom w:val="single" w:sz="4" w:space="0" w:color="000000"/>
              <w:right w:val="single" w:sz="4" w:space="0" w:color="000000"/>
            </w:tcBorders>
            <w:vAlign w:val="center"/>
          </w:tcPr>
          <w:p w14:paraId="711B384B" w14:textId="77777777" w:rsidR="00D20C7A" w:rsidRPr="00D20C7A" w:rsidRDefault="00D20C7A" w:rsidP="00D20C7A">
            <w:pPr>
              <w:widowControl w:val="0"/>
              <w:kinsoku w:val="0"/>
              <w:overflowPunct w:val="0"/>
              <w:autoSpaceDE w:val="0"/>
              <w:autoSpaceDN w:val="0"/>
              <w:adjustRightInd w:val="0"/>
              <w:ind w:left="234"/>
              <w:jc w:val="center"/>
              <w:rPr>
                <w:sz w:val="24"/>
                <w:szCs w:val="24"/>
                <w:highlight w:val="yellow"/>
                <w:lang w:eastAsia="en-GB"/>
              </w:rPr>
            </w:pPr>
            <w:r w:rsidRPr="00D20C7A">
              <w:rPr>
                <w:rFonts w:ascii="Arial" w:hAnsi="Arial" w:cs="Arial"/>
                <w:b/>
                <w:bCs/>
                <w:spacing w:val="-1"/>
                <w:lang w:eastAsia="en-GB"/>
              </w:rPr>
              <w:t>[   ]MW</w:t>
            </w:r>
          </w:p>
        </w:tc>
        <w:tc>
          <w:tcPr>
            <w:tcW w:w="4442" w:type="dxa"/>
            <w:tcBorders>
              <w:top w:val="single" w:sz="4" w:space="0" w:color="000000"/>
              <w:left w:val="single" w:sz="4" w:space="0" w:color="000000"/>
              <w:bottom w:val="single" w:sz="4" w:space="0" w:color="000000"/>
              <w:right w:val="single" w:sz="4" w:space="0" w:color="000000"/>
            </w:tcBorders>
          </w:tcPr>
          <w:p w14:paraId="3C4B760E" w14:textId="77777777" w:rsidR="00D20C7A" w:rsidRPr="00D20C7A" w:rsidRDefault="00D20C7A" w:rsidP="00D20C7A">
            <w:pPr>
              <w:widowControl w:val="0"/>
              <w:kinsoku w:val="0"/>
              <w:overflowPunct w:val="0"/>
              <w:autoSpaceDE w:val="0"/>
              <w:autoSpaceDN w:val="0"/>
              <w:adjustRightInd w:val="0"/>
              <w:spacing w:line="275" w:lineRule="auto"/>
              <w:ind w:left="102" w:right="821"/>
              <w:rPr>
                <w:sz w:val="24"/>
                <w:szCs w:val="24"/>
                <w:lang w:eastAsia="en-GB"/>
              </w:rPr>
            </w:pPr>
            <w:r w:rsidRPr="00D20C7A">
              <w:rPr>
                <w:rFonts w:ascii="Arial" w:hAnsi="Arial" w:cs="Arial"/>
                <w:spacing w:val="-1"/>
                <w:lang w:eastAsia="en-GB"/>
              </w:rPr>
              <w:t>Subject</w:t>
            </w:r>
            <w:r w:rsidRPr="00D20C7A">
              <w:rPr>
                <w:rFonts w:ascii="Arial" w:hAnsi="Arial" w:cs="Arial"/>
                <w:spacing w:val="-9"/>
                <w:lang w:eastAsia="en-GB"/>
              </w:rPr>
              <w:t xml:space="preserve"> </w:t>
            </w:r>
            <w:r w:rsidRPr="00D20C7A">
              <w:rPr>
                <w:rFonts w:ascii="Arial" w:hAnsi="Arial" w:cs="Arial"/>
                <w:spacing w:val="-1"/>
                <w:lang w:eastAsia="en-GB"/>
              </w:rPr>
              <w:t>to</w:t>
            </w:r>
            <w:r w:rsidRPr="00D20C7A">
              <w:rPr>
                <w:rFonts w:ascii="Arial" w:hAnsi="Arial" w:cs="Arial"/>
                <w:spacing w:val="-10"/>
                <w:lang w:eastAsia="en-GB"/>
              </w:rPr>
              <w:t xml:space="preserve"> </w:t>
            </w:r>
            <w:r w:rsidRPr="00D20C7A">
              <w:rPr>
                <w:rFonts w:ascii="Arial" w:hAnsi="Arial" w:cs="Arial"/>
                <w:spacing w:val="-1"/>
                <w:lang w:eastAsia="en-GB"/>
              </w:rPr>
              <w:t>Cancellation</w:t>
            </w:r>
            <w:r w:rsidRPr="00D20C7A">
              <w:rPr>
                <w:rFonts w:ascii="Arial" w:hAnsi="Arial" w:cs="Arial"/>
                <w:spacing w:val="-11"/>
                <w:lang w:eastAsia="en-GB"/>
              </w:rPr>
              <w:t xml:space="preserve"> </w:t>
            </w:r>
            <w:r w:rsidRPr="00D20C7A">
              <w:rPr>
                <w:rFonts w:ascii="Arial" w:hAnsi="Arial" w:cs="Arial"/>
                <w:spacing w:val="-1"/>
                <w:lang w:eastAsia="en-GB"/>
              </w:rPr>
              <w:t>Charge</w:t>
            </w:r>
            <w:r w:rsidRPr="00D20C7A">
              <w:rPr>
                <w:rFonts w:ascii="Arial" w:hAnsi="Arial" w:cs="Arial"/>
                <w:spacing w:val="-11"/>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accordance</w:t>
            </w:r>
            <w:r w:rsidRPr="00D20C7A">
              <w:rPr>
                <w:rFonts w:ascii="Arial" w:hAnsi="Arial" w:cs="Arial"/>
                <w:spacing w:val="-10"/>
                <w:lang w:eastAsia="en-GB"/>
              </w:rPr>
              <w:t xml:space="preserve"> </w:t>
            </w:r>
            <w:r w:rsidRPr="00D20C7A">
              <w:rPr>
                <w:rFonts w:ascii="Arial" w:hAnsi="Arial" w:cs="Arial"/>
                <w:spacing w:val="-3"/>
                <w:lang w:eastAsia="en-GB"/>
              </w:rPr>
              <w:t>with</w:t>
            </w:r>
            <w:r w:rsidRPr="00D20C7A">
              <w:rPr>
                <w:rFonts w:ascii="Arial" w:hAnsi="Arial" w:cs="Arial"/>
                <w:spacing w:val="-9"/>
                <w:lang w:eastAsia="en-GB"/>
              </w:rPr>
              <w:t xml:space="preserve"> </w:t>
            </w:r>
            <w:r w:rsidRPr="00D20C7A">
              <w:rPr>
                <w:rFonts w:ascii="Arial" w:hAnsi="Arial" w:cs="Arial"/>
                <w:lang w:eastAsia="en-GB"/>
              </w:rPr>
              <w:t>CUSC</w:t>
            </w:r>
            <w:r w:rsidRPr="00D20C7A">
              <w:rPr>
                <w:rFonts w:ascii="Arial" w:hAnsi="Arial" w:cs="Arial"/>
                <w:spacing w:val="-8"/>
                <w:lang w:eastAsia="en-GB"/>
              </w:rPr>
              <w:t xml:space="preserve"> </w:t>
            </w:r>
            <w:r w:rsidRPr="00D20C7A">
              <w:rPr>
                <w:rFonts w:ascii="Arial" w:hAnsi="Arial" w:cs="Arial"/>
                <w:spacing w:val="-1"/>
                <w:lang w:eastAsia="en-GB"/>
              </w:rPr>
              <w:t>Section</w:t>
            </w:r>
            <w:r w:rsidRPr="00D20C7A">
              <w:rPr>
                <w:rFonts w:ascii="Arial" w:hAnsi="Arial" w:cs="Arial"/>
                <w:spacing w:val="-8"/>
                <w:lang w:eastAsia="en-GB"/>
              </w:rPr>
              <w:t xml:space="preserve"> </w:t>
            </w:r>
            <w:r w:rsidRPr="00D20C7A">
              <w:rPr>
                <w:rFonts w:ascii="Arial" w:hAnsi="Arial" w:cs="Arial"/>
                <w:spacing w:val="-1"/>
                <w:lang w:eastAsia="en-GB"/>
              </w:rPr>
              <w:t>15</w:t>
            </w:r>
            <w:r w:rsidRPr="00D20C7A">
              <w:rPr>
                <w:rFonts w:ascii="Arial" w:hAnsi="Arial" w:cs="Arial"/>
                <w:spacing w:val="-7"/>
                <w:lang w:eastAsia="en-GB"/>
              </w:rPr>
              <w:t xml:space="preserve"> </w:t>
            </w:r>
            <w:r w:rsidRPr="00D20C7A">
              <w:rPr>
                <w:rFonts w:ascii="Arial" w:hAnsi="Arial" w:cs="Arial"/>
                <w:spacing w:val="-2"/>
                <w:lang w:eastAsia="en-GB"/>
              </w:rPr>
              <w:t>User</w:t>
            </w:r>
            <w:r w:rsidRPr="00D20C7A">
              <w:rPr>
                <w:rFonts w:ascii="Arial" w:hAnsi="Arial" w:cs="Arial"/>
                <w:spacing w:val="31"/>
                <w:w w:val="99"/>
                <w:lang w:eastAsia="en-GB"/>
              </w:rPr>
              <w:t xml:space="preserve"> </w:t>
            </w:r>
            <w:r w:rsidRPr="00D20C7A">
              <w:rPr>
                <w:rFonts w:ascii="Arial" w:hAnsi="Arial" w:cs="Arial"/>
                <w:spacing w:val="-1"/>
                <w:lang w:eastAsia="en-GB"/>
              </w:rPr>
              <w:t>Commitment</w:t>
            </w:r>
            <w:r w:rsidRPr="00D20C7A">
              <w:rPr>
                <w:rFonts w:ascii="Arial" w:hAnsi="Arial" w:cs="Arial"/>
                <w:spacing w:val="-24"/>
                <w:lang w:eastAsia="en-GB"/>
              </w:rPr>
              <w:t xml:space="preserve"> </w:t>
            </w:r>
            <w:r w:rsidRPr="00D20C7A">
              <w:rPr>
                <w:rFonts w:ascii="Arial" w:hAnsi="Arial" w:cs="Arial"/>
                <w:spacing w:val="-1"/>
                <w:lang w:eastAsia="en-GB"/>
              </w:rPr>
              <w:t>Methodology</w:t>
            </w:r>
          </w:p>
        </w:tc>
      </w:tr>
      <w:tr w:rsidR="00D20C7A" w:rsidRPr="00D20C7A" w:rsidDel="003A6495" w14:paraId="21A16C34" w14:textId="4FF77DE5" w:rsidTr="00CB2DC7">
        <w:trPr>
          <w:trHeight w:hRule="exact" w:val="2399"/>
          <w:del w:id="44" w:author="Angela Quinn (NESO)" w:date="2024-10-18T12:51:00Z"/>
        </w:trPr>
        <w:tc>
          <w:tcPr>
            <w:tcW w:w="3375" w:type="dxa"/>
            <w:tcBorders>
              <w:top w:val="single" w:sz="4" w:space="0" w:color="000000"/>
              <w:left w:val="single" w:sz="4" w:space="0" w:color="000000"/>
              <w:bottom w:val="single" w:sz="4" w:space="0" w:color="000000"/>
              <w:right w:val="single" w:sz="4" w:space="0" w:color="000000"/>
            </w:tcBorders>
          </w:tcPr>
          <w:p w14:paraId="3D107AFB" w14:textId="7DF30AB6" w:rsidR="00D20C7A" w:rsidRPr="00D20C7A" w:rsidDel="003A6495" w:rsidRDefault="00D20C7A" w:rsidP="00D20C7A">
            <w:pPr>
              <w:widowControl w:val="0"/>
              <w:kinsoku w:val="0"/>
              <w:overflowPunct w:val="0"/>
              <w:autoSpaceDE w:val="0"/>
              <w:autoSpaceDN w:val="0"/>
              <w:adjustRightInd w:val="0"/>
              <w:rPr>
                <w:del w:id="45" w:author="Angela Quinn (NESO)" w:date="2024-10-18T12:51:00Z"/>
                <w:rFonts w:ascii="Arial" w:hAnsi="Arial" w:cs="Arial"/>
                <w:lang w:eastAsia="en-GB"/>
              </w:rPr>
            </w:pPr>
          </w:p>
          <w:p w14:paraId="3C4AB9E3" w14:textId="6FEEE0E6" w:rsidR="00D20C7A" w:rsidRPr="00D20C7A" w:rsidDel="003A6495" w:rsidRDefault="00D20C7A" w:rsidP="00D20C7A">
            <w:pPr>
              <w:widowControl w:val="0"/>
              <w:kinsoku w:val="0"/>
              <w:overflowPunct w:val="0"/>
              <w:autoSpaceDE w:val="0"/>
              <w:autoSpaceDN w:val="0"/>
              <w:adjustRightInd w:val="0"/>
              <w:rPr>
                <w:del w:id="46" w:author="Angela Quinn (NESO)" w:date="2024-10-18T12:51:00Z"/>
                <w:rFonts w:ascii="Arial" w:hAnsi="Arial" w:cs="Arial"/>
                <w:lang w:eastAsia="en-GB"/>
              </w:rPr>
            </w:pPr>
          </w:p>
          <w:p w14:paraId="19CA16FA" w14:textId="3A36D044" w:rsidR="00D20C7A" w:rsidRPr="00D20C7A" w:rsidDel="003A6495" w:rsidRDefault="00D20C7A" w:rsidP="00D20C7A">
            <w:pPr>
              <w:widowControl w:val="0"/>
              <w:kinsoku w:val="0"/>
              <w:overflowPunct w:val="0"/>
              <w:autoSpaceDE w:val="0"/>
              <w:autoSpaceDN w:val="0"/>
              <w:adjustRightInd w:val="0"/>
              <w:rPr>
                <w:del w:id="47" w:author="Angela Quinn (NESO)" w:date="2024-10-18T12:51:00Z"/>
                <w:rFonts w:ascii="Arial" w:hAnsi="Arial" w:cs="Arial"/>
                <w:lang w:eastAsia="en-GB"/>
              </w:rPr>
            </w:pPr>
          </w:p>
          <w:p w14:paraId="78E042AB" w14:textId="2DA1B163" w:rsidR="00D20C7A" w:rsidRPr="00D20C7A" w:rsidDel="003A6495" w:rsidRDefault="00D20C7A" w:rsidP="00D20C7A">
            <w:pPr>
              <w:widowControl w:val="0"/>
              <w:kinsoku w:val="0"/>
              <w:overflowPunct w:val="0"/>
              <w:autoSpaceDE w:val="0"/>
              <w:autoSpaceDN w:val="0"/>
              <w:adjustRightInd w:val="0"/>
              <w:ind w:left="729"/>
              <w:rPr>
                <w:del w:id="48" w:author="Angela Quinn (NESO)" w:date="2024-10-18T12:51:00Z"/>
                <w:sz w:val="24"/>
                <w:szCs w:val="24"/>
                <w:lang w:eastAsia="en-GB"/>
              </w:rPr>
            </w:pPr>
            <w:del w:id="49" w:author="Angela Quinn (NESO)" w:date="2024-10-18T12:51:00Z">
              <w:r w:rsidRPr="00D20C7A" w:rsidDel="003A6495">
                <w:rPr>
                  <w:rFonts w:ascii="Arial" w:hAnsi="Arial" w:cs="Arial"/>
                  <w:b/>
                  <w:bCs/>
                  <w:spacing w:val="-1"/>
                  <w:lang w:eastAsia="en-GB"/>
                </w:rPr>
                <w:delText>Materiality</w:delText>
              </w:r>
              <w:r w:rsidRPr="00D20C7A" w:rsidDel="003A6495">
                <w:rPr>
                  <w:rFonts w:ascii="Arial" w:hAnsi="Arial" w:cs="Arial"/>
                  <w:b/>
                  <w:bCs/>
                  <w:spacing w:val="-23"/>
                  <w:lang w:eastAsia="en-GB"/>
                </w:rPr>
                <w:delText xml:space="preserve"> </w:delText>
              </w:r>
              <w:r w:rsidRPr="00D20C7A" w:rsidDel="003A6495">
                <w:rPr>
                  <w:rFonts w:ascii="Arial" w:hAnsi="Arial" w:cs="Arial"/>
                  <w:b/>
                  <w:bCs/>
                  <w:spacing w:val="-1"/>
                  <w:lang w:eastAsia="en-GB"/>
                </w:rPr>
                <w:delText>Trigger</w:delText>
              </w:r>
            </w:del>
          </w:p>
        </w:tc>
        <w:tc>
          <w:tcPr>
            <w:tcW w:w="1484" w:type="dxa"/>
            <w:tcBorders>
              <w:top w:val="single" w:sz="4" w:space="0" w:color="000000"/>
              <w:left w:val="single" w:sz="4" w:space="0" w:color="000000"/>
              <w:bottom w:val="single" w:sz="4" w:space="0" w:color="000000"/>
              <w:right w:val="single" w:sz="4" w:space="0" w:color="000000"/>
            </w:tcBorders>
            <w:vAlign w:val="center"/>
          </w:tcPr>
          <w:p w14:paraId="4E6A8FC2" w14:textId="28F9F22A" w:rsidR="00D20C7A" w:rsidRPr="00D20C7A" w:rsidDel="003A6495" w:rsidRDefault="00D20C7A" w:rsidP="00D20C7A">
            <w:pPr>
              <w:widowControl w:val="0"/>
              <w:kinsoku w:val="0"/>
              <w:overflowPunct w:val="0"/>
              <w:autoSpaceDE w:val="0"/>
              <w:autoSpaceDN w:val="0"/>
              <w:adjustRightInd w:val="0"/>
              <w:ind w:right="183"/>
              <w:jc w:val="center"/>
              <w:rPr>
                <w:del w:id="50" w:author="Angela Quinn (NESO)" w:date="2024-10-18T12:51:00Z"/>
                <w:sz w:val="24"/>
                <w:szCs w:val="24"/>
                <w:lang w:eastAsia="en-GB"/>
              </w:rPr>
            </w:pPr>
            <w:del w:id="51" w:author="Angela Quinn (NESO)" w:date="2024-10-18T12:51:00Z">
              <w:r w:rsidRPr="00D20C7A" w:rsidDel="003A6495">
                <w:rPr>
                  <w:rFonts w:ascii="Arial" w:hAnsi="Arial" w:cs="Arial"/>
                  <w:b/>
                  <w:bCs/>
                  <w:spacing w:val="-2"/>
                  <w:lang w:eastAsia="en-GB"/>
                </w:rPr>
                <w:delText>[   ]M</w:delText>
              </w:r>
              <w:r w:rsidRPr="00D20C7A" w:rsidDel="003A6495">
                <w:rPr>
                  <w:rFonts w:ascii="Arial" w:hAnsi="Arial" w:cs="Arial"/>
                  <w:b/>
                  <w:bCs/>
                  <w:lang w:eastAsia="en-GB"/>
                </w:rPr>
                <w:delText>W</w:delText>
              </w:r>
            </w:del>
          </w:p>
        </w:tc>
        <w:tc>
          <w:tcPr>
            <w:tcW w:w="4442" w:type="dxa"/>
            <w:tcBorders>
              <w:top w:val="single" w:sz="4" w:space="0" w:color="000000"/>
              <w:left w:val="single" w:sz="4" w:space="0" w:color="000000"/>
              <w:bottom w:val="single" w:sz="4" w:space="0" w:color="000000"/>
              <w:right w:val="single" w:sz="4" w:space="0" w:color="000000"/>
            </w:tcBorders>
          </w:tcPr>
          <w:p w14:paraId="6919E635" w14:textId="3E4DF687" w:rsidR="00D20C7A" w:rsidRPr="00D20C7A" w:rsidDel="003A6495" w:rsidRDefault="00D20C7A" w:rsidP="00D20C7A">
            <w:pPr>
              <w:widowControl w:val="0"/>
              <w:kinsoku w:val="0"/>
              <w:overflowPunct w:val="0"/>
              <w:autoSpaceDE w:val="0"/>
              <w:autoSpaceDN w:val="0"/>
              <w:adjustRightInd w:val="0"/>
              <w:spacing w:line="276" w:lineRule="auto"/>
              <w:ind w:left="102" w:right="558"/>
              <w:rPr>
                <w:del w:id="52" w:author="Angela Quinn (NESO)" w:date="2024-10-18T12:51:00Z"/>
                <w:sz w:val="24"/>
                <w:szCs w:val="24"/>
                <w:lang w:eastAsia="en-GB"/>
              </w:rPr>
            </w:pPr>
            <w:del w:id="53" w:author="Angela Quinn (NESO)" w:date="2024-10-18T12:51:00Z">
              <w:r w:rsidRPr="00D20C7A" w:rsidDel="003A6495">
                <w:rPr>
                  <w:rFonts w:ascii="Arial" w:hAnsi="Arial" w:cs="Arial"/>
                  <w:lang w:eastAsia="en-GB"/>
                </w:rPr>
                <w:delText>Once</w:delText>
              </w:r>
              <w:r w:rsidRPr="00D20C7A" w:rsidDel="003A6495">
                <w:rPr>
                  <w:rFonts w:ascii="Arial" w:hAnsi="Arial" w:cs="Arial"/>
                  <w:spacing w:val="-9"/>
                  <w:lang w:eastAsia="en-GB"/>
                </w:rPr>
                <w:delText xml:space="preserve"> </w:delText>
              </w:r>
              <w:r w:rsidRPr="00D20C7A" w:rsidDel="003A6495">
                <w:rPr>
                  <w:rFonts w:ascii="Arial" w:hAnsi="Arial" w:cs="Arial"/>
                  <w:spacing w:val="-1"/>
                  <w:lang w:eastAsia="en-GB"/>
                </w:rPr>
                <w:delText>the</w:delText>
              </w:r>
              <w:r w:rsidRPr="00D20C7A" w:rsidDel="003A6495">
                <w:rPr>
                  <w:rFonts w:ascii="Arial" w:hAnsi="Arial" w:cs="Arial"/>
                  <w:spacing w:val="-7"/>
                  <w:lang w:eastAsia="en-GB"/>
                </w:rPr>
                <w:delText xml:space="preserve"> </w:delText>
              </w:r>
              <w:r w:rsidRPr="00D20C7A" w:rsidDel="003A6495">
                <w:rPr>
                  <w:rFonts w:ascii="Arial" w:hAnsi="Arial" w:cs="Arial"/>
                  <w:spacing w:val="-1"/>
                  <w:lang w:eastAsia="en-GB"/>
                </w:rPr>
                <w:delText>Materiality</w:delText>
              </w:r>
              <w:r w:rsidRPr="00D20C7A" w:rsidDel="003A6495">
                <w:rPr>
                  <w:rFonts w:ascii="Arial" w:hAnsi="Arial" w:cs="Arial"/>
                  <w:spacing w:val="-14"/>
                  <w:lang w:eastAsia="en-GB"/>
                </w:rPr>
                <w:delText xml:space="preserve"> T</w:delText>
              </w:r>
              <w:r w:rsidRPr="00D20C7A" w:rsidDel="003A6495">
                <w:rPr>
                  <w:rFonts w:ascii="Arial" w:hAnsi="Arial" w:cs="Arial"/>
                  <w:spacing w:val="-1"/>
                  <w:lang w:eastAsia="en-GB"/>
                </w:rPr>
                <w:delText>rigger</w:delText>
              </w:r>
              <w:r w:rsidRPr="00D20C7A" w:rsidDel="003A6495">
                <w:rPr>
                  <w:rFonts w:ascii="Arial" w:hAnsi="Arial" w:cs="Arial"/>
                  <w:spacing w:val="-5"/>
                  <w:lang w:eastAsia="en-GB"/>
                </w:rPr>
                <w:delText xml:space="preserve"> </w:delText>
              </w:r>
              <w:r w:rsidRPr="00D20C7A" w:rsidDel="003A6495">
                <w:rPr>
                  <w:rFonts w:ascii="Arial" w:hAnsi="Arial" w:cs="Arial"/>
                  <w:spacing w:val="-1"/>
                  <w:lang w:eastAsia="en-GB"/>
                </w:rPr>
                <w:delText>is</w:delText>
              </w:r>
              <w:r w:rsidRPr="00D20C7A" w:rsidDel="003A6495">
                <w:rPr>
                  <w:rFonts w:ascii="Arial" w:hAnsi="Arial" w:cs="Arial"/>
                  <w:spacing w:val="-6"/>
                  <w:lang w:eastAsia="en-GB"/>
                </w:rPr>
                <w:delText xml:space="preserve"> </w:delText>
              </w:r>
              <w:r w:rsidRPr="00D20C7A" w:rsidDel="003A6495">
                <w:rPr>
                  <w:rFonts w:ascii="Arial" w:hAnsi="Arial" w:cs="Arial"/>
                  <w:spacing w:val="-1"/>
                  <w:lang w:eastAsia="en-GB"/>
                </w:rPr>
                <w:delText>breached, the</w:delText>
              </w:r>
              <w:r w:rsidRPr="00D20C7A" w:rsidDel="003A6495">
                <w:rPr>
                  <w:rFonts w:ascii="Arial" w:hAnsi="Arial" w:cs="Arial"/>
                  <w:spacing w:val="39"/>
                  <w:w w:val="99"/>
                  <w:lang w:eastAsia="en-GB"/>
                </w:rPr>
                <w:delText xml:space="preserve"> </w:delText>
              </w:r>
              <w:r w:rsidRPr="00D20C7A" w:rsidDel="003A6495">
                <w:rPr>
                  <w:rFonts w:ascii="Arial" w:hAnsi="Arial" w:cs="Arial"/>
                  <w:b/>
                  <w:bCs/>
                  <w:spacing w:val="-1"/>
                  <w:lang w:eastAsia="en-GB"/>
                </w:rPr>
                <w:delText>Materiality Trigger Process</w:delText>
              </w:r>
              <w:r w:rsidRPr="00D20C7A" w:rsidDel="003A6495">
                <w:rPr>
                  <w:rFonts w:ascii="Arial" w:hAnsi="Arial" w:cs="Arial"/>
                  <w:b/>
                  <w:bCs/>
                  <w:spacing w:val="-5"/>
                  <w:lang w:eastAsia="en-GB"/>
                </w:rPr>
                <w:delText xml:space="preserve"> </w:delText>
              </w:r>
              <w:r w:rsidRPr="00D20C7A" w:rsidDel="003A6495">
                <w:rPr>
                  <w:rFonts w:ascii="Arial" w:hAnsi="Arial" w:cs="Arial"/>
                  <w:bCs/>
                  <w:spacing w:val="-5"/>
                  <w:lang w:eastAsia="en-GB"/>
                </w:rPr>
                <w:delText>(as documented in Schedule 2)</w:delText>
              </w:r>
              <w:r w:rsidRPr="00D20C7A" w:rsidDel="003A6495">
                <w:rPr>
                  <w:rFonts w:ascii="Arial" w:hAnsi="Arial" w:cs="Arial"/>
                  <w:b/>
                  <w:bCs/>
                  <w:spacing w:val="-5"/>
                  <w:lang w:eastAsia="en-GB"/>
                </w:rPr>
                <w:delText xml:space="preserve"> </w:delText>
              </w:r>
              <w:r w:rsidRPr="00D20C7A" w:rsidDel="003A6495">
                <w:rPr>
                  <w:rFonts w:ascii="Arial" w:hAnsi="Arial" w:cs="Arial"/>
                  <w:spacing w:val="-5"/>
                  <w:lang w:eastAsia="en-GB"/>
                </w:rPr>
                <w:delText>is</w:delText>
              </w:r>
              <w:r w:rsidRPr="00D20C7A" w:rsidDel="003A6495">
                <w:rPr>
                  <w:rFonts w:ascii="Arial" w:hAnsi="Arial" w:cs="Arial"/>
                  <w:spacing w:val="21"/>
                  <w:w w:val="99"/>
                  <w:lang w:eastAsia="en-GB"/>
                </w:rPr>
                <w:delText xml:space="preserve"> </w:delText>
              </w:r>
              <w:r w:rsidRPr="00D20C7A" w:rsidDel="003A6495">
                <w:rPr>
                  <w:rFonts w:ascii="Arial" w:hAnsi="Arial" w:cs="Arial"/>
                  <w:spacing w:val="-1"/>
                  <w:lang w:eastAsia="en-GB"/>
                </w:rPr>
                <w:delText xml:space="preserve">required to be followed and a </w:delText>
              </w:r>
              <w:r w:rsidRPr="00D20C7A" w:rsidDel="003A6495">
                <w:rPr>
                  <w:rFonts w:ascii="Arial" w:hAnsi="Arial" w:cs="Arial"/>
                  <w:b/>
                  <w:spacing w:val="-1"/>
                  <w:lang w:eastAsia="en-GB"/>
                </w:rPr>
                <w:delText>Modification Application</w:delText>
              </w:r>
              <w:r w:rsidRPr="00D20C7A" w:rsidDel="003A6495">
                <w:rPr>
                  <w:rFonts w:ascii="Arial" w:hAnsi="Arial" w:cs="Arial"/>
                  <w:spacing w:val="-1"/>
                  <w:lang w:eastAsia="en-GB"/>
                </w:rPr>
                <w:delText xml:space="preserve"> submitted</w:delText>
              </w:r>
              <w:r w:rsidRPr="00D20C7A" w:rsidDel="003A6495">
                <w:rPr>
                  <w:rFonts w:ascii="Arial" w:hAnsi="Arial" w:cs="Arial"/>
                  <w:spacing w:val="-6"/>
                  <w:lang w:eastAsia="en-GB"/>
                </w:rPr>
                <w:delText xml:space="preserve"> </w:delText>
              </w:r>
              <w:r w:rsidRPr="00D20C7A" w:rsidDel="003A6495">
                <w:rPr>
                  <w:rFonts w:ascii="Arial" w:hAnsi="Arial" w:cs="Arial"/>
                  <w:spacing w:val="-2"/>
                  <w:lang w:eastAsia="en-GB"/>
                </w:rPr>
                <w:delText>within</w:delText>
              </w:r>
              <w:r w:rsidRPr="00D20C7A" w:rsidDel="003A6495">
                <w:rPr>
                  <w:rFonts w:ascii="Arial" w:hAnsi="Arial" w:cs="Arial"/>
                  <w:spacing w:val="-9"/>
                  <w:lang w:eastAsia="en-GB"/>
                </w:rPr>
                <w:delText xml:space="preserve"> </w:delText>
              </w:r>
              <w:r w:rsidRPr="00D20C7A" w:rsidDel="003A6495">
                <w:rPr>
                  <w:rFonts w:ascii="Arial" w:hAnsi="Arial" w:cs="Arial"/>
                  <w:spacing w:val="1"/>
                  <w:lang w:eastAsia="en-GB"/>
                </w:rPr>
                <w:delText>10</w:delText>
              </w:r>
              <w:r w:rsidRPr="00D20C7A" w:rsidDel="003A6495">
                <w:rPr>
                  <w:rFonts w:ascii="Arial" w:hAnsi="Arial" w:cs="Arial"/>
                  <w:spacing w:val="-3"/>
                  <w:lang w:eastAsia="en-GB"/>
                </w:rPr>
                <w:delText xml:space="preserve"> </w:delText>
              </w:r>
              <w:r w:rsidRPr="00D20C7A" w:rsidDel="003A6495">
                <w:rPr>
                  <w:rFonts w:ascii="Arial" w:hAnsi="Arial" w:cs="Arial"/>
                  <w:lang w:eastAsia="en-GB"/>
                </w:rPr>
                <w:delText>working</w:delText>
              </w:r>
              <w:r w:rsidRPr="00D20C7A" w:rsidDel="003A6495">
                <w:rPr>
                  <w:rFonts w:ascii="Arial" w:hAnsi="Arial" w:cs="Arial"/>
                  <w:spacing w:val="-8"/>
                  <w:lang w:eastAsia="en-GB"/>
                </w:rPr>
                <w:delText xml:space="preserve"> </w:delText>
              </w:r>
              <w:r w:rsidRPr="00D20C7A" w:rsidDel="003A6495">
                <w:rPr>
                  <w:rFonts w:ascii="Arial" w:hAnsi="Arial" w:cs="Arial"/>
                  <w:spacing w:val="-2"/>
                  <w:lang w:eastAsia="en-GB"/>
                </w:rPr>
                <w:delText>days</w:delText>
              </w:r>
              <w:r w:rsidRPr="00D20C7A" w:rsidDel="003A6495">
                <w:rPr>
                  <w:rFonts w:ascii="Arial" w:hAnsi="Arial" w:cs="Arial"/>
                  <w:spacing w:val="-4"/>
                  <w:lang w:eastAsia="en-GB"/>
                </w:rPr>
                <w:delText xml:space="preserve"> </w:delText>
              </w:r>
              <w:r w:rsidRPr="00D20C7A" w:rsidDel="003A6495">
                <w:rPr>
                  <w:rFonts w:ascii="Arial" w:hAnsi="Arial" w:cs="Arial"/>
                  <w:spacing w:val="-1"/>
                  <w:lang w:eastAsia="en-GB"/>
                </w:rPr>
                <w:delText>in</w:delText>
              </w:r>
              <w:r w:rsidRPr="00D20C7A" w:rsidDel="003A6495">
                <w:rPr>
                  <w:rFonts w:ascii="Arial" w:hAnsi="Arial" w:cs="Arial"/>
                  <w:spacing w:val="-6"/>
                  <w:lang w:eastAsia="en-GB"/>
                </w:rPr>
                <w:delText xml:space="preserve"> </w:delText>
              </w:r>
              <w:r w:rsidRPr="00D20C7A" w:rsidDel="003A6495">
                <w:rPr>
                  <w:rFonts w:ascii="Arial" w:hAnsi="Arial" w:cs="Arial"/>
                  <w:lang w:eastAsia="en-GB"/>
                </w:rPr>
                <w:delText>order</w:delText>
              </w:r>
              <w:r w:rsidRPr="00D20C7A" w:rsidDel="003A6495">
                <w:rPr>
                  <w:rFonts w:ascii="Arial" w:hAnsi="Arial" w:cs="Arial"/>
                  <w:spacing w:val="-5"/>
                  <w:lang w:eastAsia="en-GB"/>
                </w:rPr>
                <w:delText xml:space="preserve"> </w:delText>
              </w:r>
              <w:r w:rsidRPr="00D20C7A" w:rsidDel="003A6495">
                <w:rPr>
                  <w:rFonts w:ascii="Arial" w:hAnsi="Arial" w:cs="Arial"/>
                  <w:spacing w:val="-1"/>
                  <w:lang w:eastAsia="en-GB"/>
                </w:rPr>
                <w:delText>to</w:delText>
              </w:r>
              <w:r w:rsidRPr="00D20C7A" w:rsidDel="003A6495">
                <w:rPr>
                  <w:rFonts w:ascii="Arial" w:hAnsi="Arial" w:cs="Arial"/>
                  <w:spacing w:val="26"/>
                  <w:w w:val="99"/>
                  <w:lang w:eastAsia="en-GB"/>
                </w:rPr>
                <w:delText xml:space="preserve"> </w:delText>
              </w:r>
              <w:r w:rsidRPr="00D20C7A" w:rsidDel="003A6495">
                <w:rPr>
                  <w:rFonts w:ascii="Arial" w:hAnsi="Arial" w:cs="Arial"/>
                  <w:spacing w:val="-1"/>
                  <w:lang w:eastAsia="en-GB"/>
                </w:rPr>
                <w:delText>continue</w:delText>
              </w:r>
              <w:r w:rsidRPr="00D20C7A" w:rsidDel="003A6495">
                <w:rPr>
                  <w:rFonts w:ascii="Arial" w:hAnsi="Arial" w:cs="Arial"/>
                  <w:spacing w:val="-13"/>
                  <w:lang w:eastAsia="en-GB"/>
                </w:rPr>
                <w:delText xml:space="preserve"> </w:delText>
              </w:r>
              <w:r w:rsidRPr="00D20C7A" w:rsidDel="003A6495">
                <w:rPr>
                  <w:rFonts w:ascii="Arial" w:hAnsi="Arial" w:cs="Arial"/>
                  <w:spacing w:val="-1"/>
                  <w:lang w:eastAsia="en-GB"/>
                </w:rPr>
                <w:delText>making</w:delText>
              </w:r>
              <w:r w:rsidRPr="00D20C7A" w:rsidDel="003A6495">
                <w:rPr>
                  <w:rFonts w:ascii="Arial" w:hAnsi="Arial" w:cs="Arial"/>
                  <w:spacing w:val="-8"/>
                  <w:lang w:eastAsia="en-GB"/>
                </w:rPr>
                <w:delText xml:space="preserve"> </w:delText>
              </w:r>
              <w:r w:rsidRPr="00D20C7A" w:rsidDel="003A6495">
                <w:rPr>
                  <w:rFonts w:ascii="Arial" w:hAnsi="Arial" w:cs="Arial"/>
                  <w:spacing w:val="-2"/>
                  <w:lang w:eastAsia="en-GB"/>
                </w:rPr>
                <w:delText>offers</w:delText>
              </w:r>
              <w:r w:rsidRPr="00D20C7A" w:rsidDel="003A6495">
                <w:rPr>
                  <w:rFonts w:ascii="Arial" w:hAnsi="Arial" w:cs="Arial"/>
                  <w:spacing w:val="-5"/>
                  <w:lang w:eastAsia="en-GB"/>
                </w:rPr>
                <w:delText xml:space="preserve"> </w:delText>
              </w:r>
              <w:r w:rsidRPr="00D20C7A" w:rsidDel="003A6495">
                <w:rPr>
                  <w:rFonts w:ascii="Arial" w:hAnsi="Arial" w:cs="Arial"/>
                  <w:spacing w:val="-2"/>
                  <w:lang w:eastAsia="en-GB"/>
                </w:rPr>
                <w:delText>on</w:delText>
              </w:r>
              <w:r w:rsidRPr="00D20C7A" w:rsidDel="003A6495">
                <w:rPr>
                  <w:rFonts w:ascii="Arial" w:hAnsi="Arial" w:cs="Arial"/>
                  <w:spacing w:val="-11"/>
                  <w:lang w:eastAsia="en-GB"/>
                </w:rPr>
                <w:delText xml:space="preserve"> </w:delText>
              </w:r>
              <w:r w:rsidRPr="00D20C7A" w:rsidDel="003A6495">
                <w:rPr>
                  <w:rFonts w:ascii="Arial" w:hAnsi="Arial" w:cs="Arial"/>
                  <w:lang w:eastAsia="en-GB"/>
                </w:rPr>
                <w:delText>the</w:delText>
              </w:r>
              <w:r w:rsidRPr="00D20C7A" w:rsidDel="003A6495">
                <w:rPr>
                  <w:rFonts w:ascii="Arial" w:hAnsi="Arial" w:cs="Arial"/>
                  <w:spacing w:val="-11"/>
                  <w:lang w:eastAsia="en-GB"/>
                </w:rPr>
                <w:delText xml:space="preserve"> </w:delText>
              </w:r>
              <w:r w:rsidRPr="00D20C7A" w:rsidDel="003A6495">
                <w:rPr>
                  <w:rFonts w:ascii="Arial" w:hAnsi="Arial" w:cs="Arial"/>
                  <w:spacing w:val="-1"/>
                  <w:lang w:eastAsia="en-GB"/>
                </w:rPr>
                <w:delText>transmission</w:delText>
              </w:r>
              <w:r w:rsidRPr="00D20C7A" w:rsidDel="003A6495">
                <w:rPr>
                  <w:rFonts w:ascii="Arial" w:hAnsi="Arial" w:cs="Arial"/>
                  <w:spacing w:val="49"/>
                  <w:w w:val="99"/>
                  <w:lang w:eastAsia="en-GB"/>
                </w:rPr>
                <w:delText xml:space="preserve"> </w:delText>
              </w:r>
              <w:r w:rsidRPr="00D20C7A" w:rsidDel="003A6495">
                <w:rPr>
                  <w:rFonts w:ascii="Arial" w:hAnsi="Arial" w:cs="Arial"/>
                  <w:spacing w:val="-1"/>
                  <w:lang w:eastAsia="en-GB"/>
                </w:rPr>
                <w:delText>terms</w:delText>
              </w:r>
              <w:r w:rsidRPr="00D20C7A" w:rsidDel="003A6495">
                <w:rPr>
                  <w:rFonts w:ascii="Arial" w:hAnsi="Arial" w:cs="Arial"/>
                  <w:spacing w:val="-4"/>
                  <w:lang w:eastAsia="en-GB"/>
                </w:rPr>
                <w:delText xml:space="preserve"> </w:delText>
              </w:r>
              <w:r w:rsidRPr="00D20C7A" w:rsidDel="003A6495">
                <w:rPr>
                  <w:rFonts w:ascii="Arial" w:hAnsi="Arial" w:cs="Arial"/>
                  <w:spacing w:val="-1"/>
                  <w:lang w:eastAsia="en-GB"/>
                </w:rPr>
                <w:delText>and</w:delText>
              </w:r>
              <w:r w:rsidRPr="00D20C7A" w:rsidDel="003A6495">
                <w:rPr>
                  <w:rFonts w:ascii="Arial" w:hAnsi="Arial" w:cs="Arial"/>
                  <w:spacing w:val="-11"/>
                  <w:lang w:eastAsia="en-GB"/>
                </w:rPr>
                <w:delText xml:space="preserve"> </w:delText>
              </w:r>
              <w:r w:rsidRPr="00D20C7A" w:rsidDel="003A6495">
                <w:rPr>
                  <w:rFonts w:ascii="Arial" w:hAnsi="Arial" w:cs="Arial"/>
                  <w:spacing w:val="-1"/>
                  <w:lang w:eastAsia="en-GB"/>
                </w:rPr>
                <w:delText>conditions</w:delText>
              </w:r>
              <w:r w:rsidRPr="00D20C7A" w:rsidDel="003A6495">
                <w:rPr>
                  <w:rFonts w:ascii="Arial" w:hAnsi="Arial" w:cs="Arial"/>
                  <w:spacing w:val="-5"/>
                  <w:lang w:eastAsia="en-GB"/>
                </w:rPr>
                <w:delText xml:space="preserve"> </w:delText>
              </w:r>
              <w:r w:rsidRPr="00D20C7A" w:rsidDel="003A6495">
                <w:rPr>
                  <w:rFonts w:ascii="Arial" w:hAnsi="Arial" w:cs="Arial"/>
                  <w:lang w:eastAsia="en-GB"/>
                </w:rPr>
                <w:delText>set</w:delText>
              </w:r>
              <w:r w:rsidRPr="00D20C7A" w:rsidDel="003A6495">
                <w:rPr>
                  <w:rFonts w:ascii="Arial" w:hAnsi="Arial" w:cs="Arial"/>
                  <w:spacing w:val="-9"/>
                  <w:lang w:eastAsia="en-GB"/>
                </w:rPr>
                <w:delText xml:space="preserve"> </w:delText>
              </w:r>
              <w:r w:rsidRPr="00D20C7A" w:rsidDel="003A6495">
                <w:rPr>
                  <w:rFonts w:ascii="Arial" w:hAnsi="Arial" w:cs="Arial"/>
                  <w:spacing w:val="-2"/>
                  <w:lang w:eastAsia="en-GB"/>
                </w:rPr>
                <w:delText>out</w:delText>
              </w:r>
              <w:r w:rsidRPr="00D20C7A" w:rsidDel="003A6495">
                <w:rPr>
                  <w:rFonts w:ascii="Arial" w:hAnsi="Arial" w:cs="Arial"/>
                  <w:spacing w:val="-4"/>
                  <w:lang w:eastAsia="en-GB"/>
                </w:rPr>
                <w:delText xml:space="preserve"> </w:delText>
              </w:r>
              <w:r w:rsidRPr="00D20C7A" w:rsidDel="003A6495">
                <w:rPr>
                  <w:rFonts w:ascii="Arial" w:hAnsi="Arial" w:cs="Arial"/>
                  <w:spacing w:val="-1"/>
                  <w:lang w:eastAsia="en-GB"/>
                </w:rPr>
                <w:delText>in</w:delText>
              </w:r>
              <w:r w:rsidRPr="00D20C7A" w:rsidDel="003A6495">
                <w:rPr>
                  <w:rFonts w:ascii="Arial" w:hAnsi="Arial" w:cs="Arial"/>
                  <w:spacing w:val="-8"/>
                  <w:lang w:eastAsia="en-GB"/>
                </w:rPr>
                <w:delText xml:space="preserve"> </w:delText>
              </w:r>
              <w:r w:rsidRPr="00D20C7A" w:rsidDel="003A6495">
                <w:rPr>
                  <w:rFonts w:ascii="Arial" w:hAnsi="Arial" w:cs="Arial"/>
                  <w:spacing w:val="-1"/>
                  <w:lang w:eastAsia="en-GB"/>
                </w:rPr>
                <w:delText>this</w:delText>
              </w:r>
              <w:r w:rsidRPr="00D20C7A" w:rsidDel="003A6495">
                <w:rPr>
                  <w:rFonts w:ascii="Arial" w:hAnsi="Arial" w:cs="Arial"/>
                  <w:spacing w:val="25"/>
                  <w:w w:val="99"/>
                  <w:lang w:eastAsia="en-GB"/>
                </w:rPr>
                <w:delText xml:space="preserve"> </w:delText>
              </w:r>
              <w:r w:rsidRPr="00D20C7A" w:rsidDel="003A6495">
                <w:rPr>
                  <w:rFonts w:ascii="Arial" w:hAnsi="Arial" w:cs="Arial"/>
                  <w:spacing w:val="-1"/>
                  <w:lang w:eastAsia="en-GB"/>
                </w:rPr>
                <w:delText>agreement.</w:delText>
              </w:r>
            </w:del>
          </w:p>
        </w:tc>
      </w:tr>
      <w:tr w:rsidR="00D20C7A" w:rsidRPr="00D20C7A" w14:paraId="2555B2D7" w14:textId="77777777" w:rsidTr="00CB2DC7">
        <w:trPr>
          <w:trHeight w:hRule="exact" w:val="499"/>
        </w:trPr>
        <w:tc>
          <w:tcPr>
            <w:tcW w:w="9301" w:type="dxa"/>
            <w:gridSpan w:val="3"/>
            <w:tcBorders>
              <w:top w:val="single" w:sz="4" w:space="0" w:color="000000"/>
              <w:left w:val="single" w:sz="4" w:space="0" w:color="000000"/>
              <w:bottom w:val="single" w:sz="4" w:space="0" w:color="000000"/>
              <w:right w:val="single" w:sz="4" w:space="0" w:color="000000"/>
            </w:tcBorders>
          </w:tcPr>
          <w:p w14:paraId="48C0BE6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Technical</w:t>
            </w:r>
            <w:r w:rsidRPr="00D20C7A">
              <w:rPr>
                <w:rFonts w:ascii="Arial" w:hAnsi="Arial" w:cs="Arial"/>
                <w:b/>
                <w:bCs/>
                <w:spacing w:val="-14"/>
                <w:lang w:eastAsia="en-GB"/>
              </w:rPr>
              <w:t xml:space="preserve"> </w:t>
            </w:r>
            <w:r w:rsidRPr="00D20C7A">
              <w:rPr>
                <w:rFonts w:ascii="Arial" w:hAnsi="Arial" w:cs="Arial"/>
                <w:b/>
                <w:bCs/>
                <w:spacing w:val="-1"/>
                <w:lang w:eastAsia="en-GB"/>
              </w:rPr>
              <w:t>Condition</w:t>
            </w:r>
            <w:r w:rsidRPr="00D20C7A">
              <w:rPr>
                <w:rFonts w:ascii="Arial" w:hAnsi="Arial" w:cs="Arial"/>
                <w:b/>
                <w:bCs/>
                <w:spacing w:val="-15"/>
                <w:lang w:eastAsia="en-GB"/>
              </w:rPr>
              <w:t xml:space="preserve"> </w:t>
            </w:r>
            <w:r w:rsidRPr="00D20C7A">
              <w:rPr>
                <w:rFonts w:ascii="Arial" w:hAnsi="Arial" w:cs="Arial"/>
                <w:b/>
                <w:bCs/>
                <w:spacing w:val="-1"/>
                <w:lang w:eastAsia="en-GB"/>
              </w:rPr>
              <w:t>Summary</w:t>
            </w:r>
          </w:p>
        </w:tc>
      </w:tr>
    </w:tbl>
    <w:p w14:paraId="63BA9CC6" w14:textId="77777777" w:rsidR="00D20C7A" w:rsidRPr="00D20C7A" w:rsidRDefault="00D20C7A" w:rsidP="00D20C7A">
      <w:pPr>
        <w:widowControl w:val="0"/>
        <w:autoSpaceDE w:val="0"/>
        <w:autoSpaceDN w:val="0"/>
        <w:adjustRightInd w:val="0"/>
        <w:rPr>
          <w:sz w:val="24"/>
          <w:szCs w:val="24"/>
          <w:lang w:eastAsia="en-GB"/>
        </w:rPr>
        <w:sectPr w:rsidR="00D20C7A" w:rsidRPr="00D20C7A" w:rsidSect="00B078BD">
          <w:pgSz w:w="11920" w:h="16850"/>
          <w:pgMar w:top="2240" w:right="1620" w:bottom="1220" w:left="1040" w:header="0" w:footer="1434" w:gutter="0"/>
          <w:cols w:space="720" w:equalWidth="0">
            <w:col w:w="13390"/>
          </w:cols>
          <w:noEndnote/>
          <w:docGrid w:linePitch="272"/>
        </w:sectPr>
      </w:pPr>
    </w:p>
    <w:p w14:paraId="091D3A64" w14:textId="77777777" w:rsidR="00D20C7A" w:rsidRPr="00D20C7A" w:rsidRDefault="00D20C7A" w:rsidP="00D20C7A">
      <w:pPr>
        <w:widowControl w:val="0"/>
        <w:kinsoku w:val="0"/>
        <w:overflowPunct w:val="0"/>
        <w:autoSpaceDE w:val="0"/>
        <w:autoSpaceDN w:val="0"/>
        <w:adjustRightInd w:val="0"/>
        <w:spacing w:before="4"/>
        <w:rPr>
          <w:sz w:val="6"/>
          <w:szCs w:val="6"/>
          <w:lang w:eastAsia="en-GB"/>
        </w:rPr>
      </w:pPr>
    </w:p>
    <w:tbl>
      <w:tblPr>
        <w:tblW w:w="0" w:type="auto"/>
        <w:tblInd w:w="104" w:type="dxa"/>
        <w:tblLayout w:type="fixed"/>
        <w:tblCellMar>
          <w:left w:w="0" w:type="dxa"/>
          <w:right w:w="0" w:type="dxa"/>
        </w:tblCellMar>
        <w:tblLook w:val="0000" w:firstRow="0" w:lastRow="0" w:firstColumn="0" w:lastColumn="0" w:noHBand="0" w:noVBand="0"/>
      </w:tblPr>
      <w:tblGrid>
        <w:gridCol w:w="3375"/>
        <w:gridCol w:w="1421"/>
        <w:gridCol w:w="4505"/>
      </w:tblGrid>
      <w:tr w:rsidR="00D20C7A" w:rsidRPr="00D20C7A" w14:paraId="4BE3AF58" w14:textId="77777777" w:rsidTr="1BF2DD21">
        <w:trPr>
          <w:trHeight w:hRule="exact" w:val="224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55B55E" w14:textId="77777777" w:rsidR="00D20C7A" w:rsidRPr="00D20C7A" w:rsidRDefault="00D20C7A" w:rsidP="00D20C7A">
            <w:pPr>
              <w:widowControl w:val="0"/>
              <w:kinsoku w:val="0"/>
              <w:overflowPunct w:val="0"/>
              <w:autoSpaceDE w:val="0"/>
              <w:autoSpaceDN w:val="0"/>
              <w:adjustRightInd w:val="0"/>
              <w:spacing w:before="11"/>
              <w:rPr>
                <w:sz w:val="15"/>
                <w:szCs w:val="15"/>
                <w:lang w:eastAsia="en-GB"/>
              </w:rPr>
            </w:pPr>
          </w:p>
          <w:p w14:paraId="101BA2FB" w14:textId="77777777" w:rsidR="00D20C7A" w:rsidRPr="00D20C7A" w:rsidRDefault="00D20C7A" w:rsidP="00D20C7A">
            <w:pPr>
              <w:widowControl w:val="0"/>
              <w:kinsoku w:val="0"/>
              <w:overflowPunct w:val="0"/>
              <w:autoSpaceDE w:val="0"/>
              <w:autoSpaceDN w:val="0"/>
              <w:adjustRightInd w:val="0"/>
              <w:spacing w:line="272" w:lineRule="auto"/>
              <w:ind w:left="104" w:right="746"/>
              <w:rPr>
                <w:rFonts w:ascii="Arial" w:hAnsi="Arial" w:cs="Arial"/>
                <w:lang w:eastAsia="en-GB"/>
              </w:rPr>
            </w:pPr>
            <w:r w:rsidRPr="00D20C7A">
              <w:rPr>
                <w:rFonts w:ascii="Arial" w:hAnsi="Arial" w:cs="Arial"/>
                <w:b/>
                <w:bCs/>
                <w:spacing w:val="-1"/>
                <w:lang w:eastAsia="en-GB"/>
              </w:rPr>
              <w:t>Connection</w:t>
            </w:r>
            <w:r w:rsidRPr="00D20C7A">
              <w:rPr>
                <w:rFonts w:ascii="Arial" w:hAnsi="Arial" w:cs="Arial"/>
                <w:b/>
                <w:bCs/>
                <w:spacing w:val="-7"/>
                <w:lang w:eastAsia="en-GB"/>
              </w:rPr>
              <w:t xml:space="preserve"> </w:t>
            </w:r>
            <w:r w:rsidRPr="00D20C7A">
              <w:rPr>
                <w:rFonts w:ascii="Arial" w:hAnsi="Arial" w:cs="Arial"/>
                <w:b/>
                <w:bCs/>
                <w:spacing w:val="-3"/>
                <w:lang w:eastAsia="en-GB"/>
              </w:rPr>
              <w:t>Asset</w:t>
            </w:r>
            <w:r w:rsidRPr="00D20C7A">
              <w:rPr>
                <w:rFonts w:ascii="Arial" w:hAnsi="Arial" w:cs="Arial"/>
                <w:b/>
                <w:bCs/>
                <w:spacing w:val="-12"/>
                <w:lang w:eastAsia="en-GB"/>
              </w:rPr>
              <w:t xml:space="preserve"> </w:t>
            </w:r>
            <w:r w:rsidRPr="00D20C7A">
              <w:rPr>
                <w:rFonts w:ascii="Arial" w:hAnsi="Arial" w:cs="Arial"/>
                <w:b/>
                <w:bCs/>
                <w:spacing w:val="-1"/>
                <w:lang w:eastAsia="en-GB"/>
              </w:rPr>
              <w:t>Reverse</w:t>
            </w:r>
            <w:r w:rsidRPr="00D20C7A">
              <w:rPr>
                <w:rFonts w:ascii="Arial" w:hAnsi="Arial" w:cs="Arial"/>
                <w:b/>
                <w:bCs/>
                <w:spacing w:val="28"/>
                <w:w w:val="99"/>
                <w:lang w:eastAsia="en-GB"/>
              </w:rPr>
              <w:t xml:space="preserve"> </w:t>
            </w:r>
            <w:r w:rsidRPr="00D20C7A">
              <w:rPr>
                <w:rFonts w:ascii="Arial" w:hAnsi="Arial" w:cs="Arial"/>
                <w:b/>
                <w:bCs/>
                <w:lang w:eastAsia="en-GB"/>
              </w:rPr>
              <w:t>Power</w:t>
            </w:r>
            <w:r w:rsidRPr="00D20C7A">
              <w:rPr>
                <w:rFonts w:ascii="Arial" w:hAnsi="Arial" w:cs="Arial"/>
                <w:b/>
                <w:bCs/>
                <w:spacing w:val="-13"/>
                <w:lang w:eastAsia="en-GB"/>
              </w:rPr>
              <w:t xml:space="preserve"> </w:t>
            </w:r>
            <w:r w:rsidRPr="00D20C7A">
              <w:rPr>
                <w:rFonts w:ascii="Arial" w:hAnsi="Arial" w:cs="Arial"/>
                <w:b/>
                <w:bCs/>
                <w:spacing w:val="-1"/>
                <w:lang w:eastAsia="en-GB"/>
              </w:rPr>
              <w:t>Limits</w:t>
            </w:r>
          </w:p>
          <w:p w14:paraId="0F4823C5" w14:textId="77777777" w:rsidR="00D20C7A" w:rsidRPr="00D20C7A" w:rsidRDefault="00D20C7A" w:rsidP="00D20C7A">
            <w:pPr>
              <w:widowControl w:val="0"/>
              <w:kinsoku w:val="0"/>
              <w:overflowPunct w:val="0"/>
              <w:autoSpaceDE w:val="0"/>
              <w:autoSpaceDN w:val="0"/>
              <w:adjustRightInd w:val="0"/>
              <w:spacing w:before="4"/>
              <w:rPr>
                <w:sz w:val="21"/>
                <w:szCs w:val="21"/>
                <w:lang w:eastAsia="en-GB"/>
              </w:rPr>
            </w:pPr>
          </w:p>
          <w:p w14:paraId="5D90F2F6" w14:textId="77777777" w:rsidR="00D20C7A" w:rsidRPr="00D20C7A" w:rsidRDefault="00D20C7A" w:rsidP="00D20C7A">
            <w:pPr>
              <w:widowControl w:val="0"/>
              <w:kinsoku w:val="0"/>
              <w:overflowPunct w:val="0"/>
              <w:autoSpaceDE w:val="0"/>
              <w:autoSpaceDN w:val="0"/>
              <w:adjustRightInd w:val="0"/>
              <w:spacing w:line="275" w:lineRule="auto"/>
              <w:ind w:left="318" w:right="318" w:firstLine="4"/>
              <w:jc w:val="center"/>
              <w:rPr>
                <w:sz w:val="24"/>
                <w:szCs w:val="24"/>
                <w:lang w:eastAsia="en-GB"/>
              </w:rPr>
            </w:pPr>
            <w:r w:rsidRPr="00D20C7A">
              <w:rPr>
                <w:rFonts w:ascii="Arial" w:hAnsi="Arial" w:cs="Arial"/>
                <w:spacing w:val="-1"/>
                <w:lang w:eastAsia="en-GB"/>
              </w:rPr>
              <w:t>(Usually</w:t>
            </w:r>
            <w:r w:rsidRPr="00D20C7A">
              <w:rPr>
                <w:rFonts w:ascii="Arial" w:hAnsi="Arial" w:cs="Arial"/>
                <w:spacing w:val="-13"/>
                <w:lang w:eastAsia="en-GB"/>
              </w:rPr>
              <w:t xml:space="preserve"> </w:t>
            </w:r>
            <w:r w:rsidRPr="00D20C7A">
              <w:rPr>
                <w:rFonts w:ascii="Arial" w:hAnsi="Arial" w:cs="Arial"/>
                <w:lang w:eastAsia="en-GB"/>
              </w:rPr>
              <w:t>the</w:t>
            </w:r>
            <w:r w:rsidRPr="00D20C7A">
              <w:rPr>
                <w:rFonts w:ascii="Arial" w:hAnsi="Arial" w:cs="Arial"/>
                <w:spacing w:val="-6"/>
                <w:lang w:eastAsia="en-GB"/>
              </w:rPr>
              <w:t xml:space="preserve"> </w:t>
            </w:r>
            <w:r w:rsidRPr="00D20C7A">
              <w:rPr>
                <w:rFonts w:ascii="Arial" w:hAnsi="Arial" w:cs="Arial"/>
                <w:spacing w:val="-1"/>
                <w:lang w:eastAsia="en-GB"/>
              </w:rPr>
              <w:t>SGT</w:t>
            </w:r>
            <w:r w:rsidRPr="00D20C7A">
              <w:rPr>
                <w:rFonts w:ascii="Arial" w:hAnsi="Arial" w:cs="Arial"/>
                <w:spacing w:val="-3"/>
                <w:lang w:eastAsia="en-GB"/>
              </w:rPr>
              <w:t xml:space="preserve"> </w:t>
            </w:r>
            <w:r w:rsidRPr="00D20C7A">
              <w:rPr>
                <w:rFonts w:ascii="Arial" w:hAnsi="Arial" w:cs="Arial"/>
                <w:spacing w:val="-1"/>
                <w:lang w:eastAsia="en-GB"/>
              </w:rPr>
              <w:t>at</w:t>
            </w:r>
            <w:r w:rsidRPr="00D20C7A">
              <w:rPr>
                <w:rFonts w:ascii="Arial" w:hAnsi="Arial" w:cs="Arial"/>
                <w:spacing w:val="-6"/>
                <w:lang w:eastAsia="en-GB"/>
              </w:rPr>
              <w:t xml:space="preserve"> </w:t>
            </w:r>
            <w:r w:rsidRPr="00D20C7A">
              <w:rPr>
                <w:rFonts w:ascii="Arial" w:hAnsi="Arial" w:cs="Arial"/>
                <w:spacing w:val="-1"/>
                <w:lang w:eastAsia="en-GB"/>
              </w:rPr>
              <w:t>the</w:t>
            </w:r>
            <w:r w:rsidRPr="00D20C7A">
              <w:rPr>
                <w:rFonts w:ascii="Arial" w:hAnsi="Arial" w:cs="Arial"/>
                <w:spacing w:val="-10"/>
                <w:lang w:eastAsia="en-GB"/>
              </w:rPr>
              <w:t xml:space="preserve"> </w:t>
            </w:r>
            <w:r w:rsidRPr="00D20C7A">
              <w:rPr>
                <w:rFonts w:ascii="Arial" w:hAnsi="Arial" w:cs="Arial"/>
                <w:lang w:eastAsia="en-GB"/>
              </w:rPr>
              <w:t>site,</w:t>
            </w:r>
            <w:r w:rsidRPr="00D20C7A">
              <w:rPr>
                <w:rFonts w:ascii="Arial" w:hAnsi="Arial" w:cs="Arial"/>
                <w:spacing w:val="21"/>
                <w:w w:val="99"/>
                <w:lang w:eastAsia="en-GB"/>
              </w:rPr>
              <w:t xml:space="preserve"> </w:t>
            </w:r>
            <w:r w:rsidRPr="00D20C7A">
              <w:rPr>
                <w:rFonts w:ascii="Arial" w:hAnsi="Arial" w:cs="Arial"/>
                <w:spacing w:val="-1"/>
                <w:lang w:eastAsia="en-GB"/>
              </w:rPr>
              <w:t>where</w:t>
            </w:r>
            <w:r w:rsidRPr="00D20C7A">
              <w:rPr>
                <w:rFonts w:ascii="Arial" w:hAnsi="Arial" w:cs="Arial"/>
                <w:spacing w:val="-6"/>
                <w:lang w:eastAsia="en-GB"/>
              </w:rPr>
              <w:t xml:space="preserve"> </w:t>
            </w:r>
            <w:r w:rsidRPr="00D20C7A">
              <w:rPr>
                <w:rFonts w:ascii="Arial" w:hAnsi="Arial" w:cs="Arial"/>
                <w:spacing w:val="-1"/>
                <w:lang w:eastAsia="en-GB"/>
              </w:rPr>
              <w:t>that</w:t>
            </w:r>
            <w:r w:rsidRPr="00D20C7A">
              <w:rPr>
                <w:rFonts w:ascii="Arial" w:hAnsi="Arial" w:cs="Arial"/>
                <w:spacing w:val="-2"/>
                <w:lang w:eastAsia="en-GB"/>
              </w:rPr>
              <w:t xml:space="preserve"> SGT</w:t>
            </w:r>
            <w:r w:rsidRPr="00D20C7A">
              <w:rPr>
                <w:rFonts w:ascii="Arial" w:hAnsi="Arial" w:cs="Arial"/>
                <w:spacing w:val="-5"/>
                <w:lang w:eastAsia="en-GB"/>
              </w:rPr>
              <w:t xml:space="preserve"> </w:t>
            </w:r>
            <w:r w:rsidRPr="00D20C7A">
              <w:rPr>
                <w:rFonts w:ascii="Arial" w:hAnsi="Arial" w:cs="Arial"/>
                <w:spacing w:val="-1"/>
                <w:lang w:eastAsia="en-GB"/>
              </w:rPr>
              <w:t>is</w:t>
            </w:r>
            <w:r w:rsidRPr="00D20C7A">
              <w:rPr>
                <w:rFonts w:ascii="Arial" w:hAnsi="Arial" w:cs="Arial"/>
                <w:spacing w:val="-5"/>
                <w:lang w:eastAsia="en-GB"/>
              </w:rPr>
              <w:t xml:space="preserve"> </w:t>
            </w:r>
            <w:r w:rsidRPr="00D20C7A">
              <w:rPr>
                <w:rFonts w:ascii="Arial" w:hAnsi="Arial" w:cs="Arial"/>
                <w:spacing w:val="-1"/>
                <w:lang w:eastAsia="en-GB"/>
              </w:rPr>
              <w:t>classified</w:t>
            </w:r>
            <w:r w:rsidRPr="00D20C7A">
              <w:rPr>
                <w:rFonts w:ascii="Arial" w:hAnsi="Arial" w:cs="Arial"/>
                <w:spacing w:val="-6"/>
                <w:lang w:eastAsia="en-GB"/>
              </w:rPr>
              <w:t xml:space="preserve"> </w:t>
            </w:r>
            <w:r w:rsidRPr="00D20C7A">
              <w:rPr>
                <w:rFonts w:ascii="Arial" w:hAnsi="Arial" w:cs="Arial"/>
                <w:spacing w:val="-1"/>
                <w:lang w:eastAsia="en-GB"/>
              </w:rPr>
              <w:t>as</w:t>
            </w:r>
            <w:r w:rsidRPr="00D20C7A">
              <w:rPr>
                <w:rFonts w:ascii="Arial" w:hAnsi="Arial" w:cs="Arial"/>
                <w:spacing w:val="26"/>
                <w:w w:val="99"/>
                <w:lang w:eastAsia="en-GB"/>
              </w:rPr>
              <w:t xml:space="preserve"> </w:t>
            </w:r>
            <w:r w:rsidRPr="00D20C7A">
              <w:rPr>
                <w:rFonts w:ascii="Arial" w:hAnsi="Arial" w:cs="Arial"/>
                <w:spacing w:val="-1"/>
                <w:lang w:eastAsia="en-GB"/>
              </w:rPr>
              <w:t>connection)</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5C2A0" w14:textId="77777777" w:rsidR="00D20C7A" w:rsidRPr="00D20C7A" w:rsidRDefault="00D20C7A" w:rsidP="00D20C7A">
            <w:pPr>
              <w:widowControl w:val="0"/>
              <w:kinsoku w:val="0"/>
              <w:overflowPunct w:val="0"/>
              <w:autoSpaceDE w:val="0"/>
              <w:autoSpaceDN w:val="0"/>
              <w:adjustRightInd w:val="0"/>
              <w:rPr>
                <w:lang w:eastAsia="en-GB"/>
              </w:rPr>
            </w:pPr>
          </w:p>
          <w:p w14:paraId="69C8463F" w14:textId="77777777" w:rsidR="00D20C7A" w:rsidRPr="00D20C7A" w:rsidRDefault="00D20C7A" w:rsidP="00D20C7A">
            <w:pPr>
              <w:widowControl w:val="0"/>
              <w:kinsoku w:val="0"/>
              <w:overflowPunct w:val="0"/>
              <w:autoSpaceDE w:val="0"/>
              <w:autoSpaceDN w:val="0"/>
              <w:adjustRightInd w:val="0"/>
              <w:rPr>
                <w:lang w:eastAsia="en-GB"/>
              </w:rPr>
            </w:pPr>
          </w:p>
          <w:p w14:paraId="433BBBB9" w14:textId="77777777" w:rsidR="00D20C7A" w:rsidRPr="00D20C7A" w:rsidRDefault="00D20C7A" w:rsidP="00D20C7A">
            <w:pPr>
              <w:widowControl w:val="0"/>
              <w:kinsoku w:val="0"/>
              <w:overflowPunct w:val="0"/>
              <w:autoSpaceDE w:val="0"/>
              <w:autoSpaceDN w:val="0"/>
              <w:adjustRightInd w:val="0"/>
              <w:spacing w:before="5"/>
              <w:rPr>
                <w:lang w:eastAsia="en-GB"/>
              </w:rPr>
            </w:pPr>
          </w:p>
          <w:p w14:paraId="659D8411" w14:textId="77777777" w:rsidR="00D20C7A" w:rsidRPr="00D20C7A" w:rsidRDefault="00D20C7A" w:rsidP="00D20C7A">
            <w:pPr>
              <w:widowControl w:val="0"/>
              <w:kinsoku w:val="0"/>
              <w:overflowPunct w:val="0"/>
              <w:autoSpaceDE w:val="0"/>
              <w:autoSpaceDN w:val="0"/>
              <w:adjustRightInd w:val="0"/>
              <w:ind w:left="282"/>
              <w:rPr>
                <w:sz w:val="24"/>
                <w:szCs w:val="24"/>
                <w:lang w:eastAsia="en-GB"/>
              </w:rPr>
            </w:pPr>
            <w:r w:rsidRPr="00D20C7A">
              <w:rPr>
                <w:rFonts w:ascii="Arial" w:hAnsi="Arial" w:cs="Arial"/>
                <w:spacing w:val="-1"/>
                <w:lang w:eastAsia="en-GB"/>
              </w:rPr>
              <w:t>[   ] MVA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0748A" w14:textId="77777777" w:rsidR="00D20C7A" w:rsidRPr="00D20C7A" w:rsidRDefault="00D20C7A" w:rsidP="00D20C7A">
            <w:pPr>
              <w:widowControl w:val="0"/>
              <w:kinsoku w:val="0"/>
              <w:overflowPunct w:val="0"/>
              <w:autoSpaceDE w:val="0"/>
              <w:autoSpaceDN w:val="0"/>
              <w:adjustRightInd w:val="0"/>
              <w:spacing w:before="1" w:line="275" w:lineRule="auto"/>
              <w:ind w:left="102" w:right="191"/>
              <w:rPr>
                <w:sz w:val="24"/>
                <w:szCs w:val="24"/>
                <w:lang w:eastAsia="en-GB"/>
              </w:rPr>
            </w:pPr>
            <w:r w:rsidRPr="00D20C7A">
              <w:rPr>
                <w:rFonts w:ascii="Arial" w:hAnsi="Arial" w:cs="Arial"/>
                <w:spacing w:val="-1"/>
                <w:lang w:eastAsia="en-GB"/>
              </w:rPr>
              <w:t>Where</w:t>
            </w:r>
            <w:r w:rsidRPr="00D20C7A">
              <w:rPr>
                <w:rFonts w:ascii="Arial" w:hAnsi="Arial" w:cs="Arial"/>
                <w:spacing w:val="-11"/>
                <w:lang w:eastAsia="en-GB"/>
              </w:rPr>
              <w:t xml:space="preserve"> </w:t>
            </w:r>
            <w:r w:rsidRPr="00D20C7A">
              <w:rPr>
                <w:rFonts w:ascii="Arial" w:hAnsi="Arial" w:cs="Arial"/>
                <w:spacing w:val="-1"/>
                <w:lang w:eastAsia="en-GB"/>
              </w:rPr>
              <w:t>facilities</w:t>
            </w:r>
            <w:r w:rsidRPr="00D20C7A">
              <w:rPr>
                <w:rFonts w:ascii="Arial" w:hAnsi="Arial" w:cs="Arial"/>
                <w:spacing w:val="-5"/>
                <w:lang w:eastAsia="en-GB"/>
              </w:rPr>
              <w:t xml:space="preserve"> </w:t>
            </w:r>
            <w:r w:rsidRPr="00D20C7A">
              <w:rPr>
                <w:rFonts w:ascii="Arial" w:hAnsi="Arial" w:cs="Arial"/>
                <w:spacing w:val="-1"/>
                <w:lang w:eastAsia="en-GB"/>
              </w:rPr>
              <w:t>exist,</w:t>
            </w:r>
            <w:r w:rsidRPr="00D20C7A">
              <w:rPr>
                <w:rFonts w:ascii="Arial" w:hAnsi="Arial" w:cs="Arial"/>
                <w:spacing w:val="-8"/>
                <w:lang w:eastAsia="en-GB"/>
              </w:rPr>
              <w:t xml:space="preserve"> </w:t>
            </w:r>
            <w:r w:rsidRPr="00D20C7A">
              <w:rPr>
                <w:rFonts w:ascii="Arial" w:hAnsi="Arial" w:cs="Arial"/>
                <w:spacing w:val="-1"/>
                <w:lang w:eastAsia="en-GB"/>
              </w:rPr>
              <w:t>such</w:t>
            </w:r>
            <w:r w:rsidRPr="00D20C7A">
              <w:rPr>
                <w:rFonts w:ascii="Arial" w:hAnsi="Arial" w:cs="Arial"/>
                <w:spacing w:val="-5"/>
                <w:lang w:eastAsia="en-GB"/>
              </w:rPr>
              <w:t xml:space="preserve"> </w:t>
            </w:r>
            <w:r w:rsidRPr="00D20C7A">
              <w:rPr>
                <w:rFonts w:ascii="Arial" w:hAnsi="Arial" w:cs="Arial"/>
                <w:spacing w:val="-1"/>
                <w:lang w:eastAsia="en-GB"/>
              </w:rPr>
              <w:t>as</w:t>
            </w:r>
            <w:r w:rsidRPr="00D20C7A">
              <w:rPr>
                <w:rFonts w:ascii="Arial" w:hAnsi="Arial" w:cs="Arial"/>
                <w:spacing w:val="-5"/>
                <w:lang w:eastAsia="en-GB"/>
              </w:rPr>
              <w:t xml:space="preserve"> </w:t>
            </w:r>
            <w:r w:rsidRPr="00D20C7A">
              <w:rPr>
                <w:rFonts w:ascii="Arial" w:hAnsi="Arial" w:cs="Arial"/>
                <w:spacing w:val="-1"/>
                <w:lang w:eastAsia="en-GB"/>
              </w:rPr>
              <w:t>an</w:t>
            </w:r>
            <w:r w:rsidRPr="00D20C7A">
              <w:rPr>
                <w:rFonts w:ascii="Arial" w:hAnsi="Arial" w:cs="Arial"/>
                <w:spacing w:val="-6"/>
                <w:lang w:eastAsia="en-GB"/>
              </w:rPr>
              <w:t xml:space="preserve"> </w:t>
            </w:r>
            <w:r w:rsidRPr="00D20C7A">
              <w:rPr>
                <w:rFonts w:ascii="Arial" w:hAnsi="Arial" w:cs="Arial"/>
                <w:spacing w:val="-1"/>
                <w:lang w:eastAsia="en-GB"/>
              </w:rPr>
              <w:t>ANM</w:t>
            </w:r>
            <w:r w:rsidRPr="00D20C7A">
              <w:rPr>
                <w:rFonts w:ascii="Arial" w:hAnsi="Arial" w:cs="Arial"/>
                <w:spacing w:val="12"/>
                <w:lang w:eastAsia="en-GB"/>
              </w:rPr>
              <w:t xml:space="preserve"> </w:t>
            </w:r>
            <w:r w:rsidRPr="00D20C7A">
              <w:rPr>
                <w:rFonts w:ascii="Arial" w:hAnsi="Arial" w:cs="Arial"/>
                <w:spacing w:val="-1"/>
                <w:lang w:eastAsia="en-GB"/>
              </w:rPr>
              <w:t>scheme,</w:t>
            </w:r>
            <w:r w:rsidRPr="00D20C7A">
              <w:rPr>
                <w:rFonts w:ascii="Arial" w:hAnsi="Arial" w:cs="Arial"/>
                <w:spacing w:val="39"/>
                <w:w w:val="99"/>
                <w:lang w:eastAsia="en-GB"/>
              </w:rPr>
              <w:t xml:space="preserve"> </w:t>
            </w:r>
            <w:r w:rsidRPr="00D20C7A">
              <w:rPr>
                <w:rFonts w:ascii="Arial" w:hAnsi="Arial" w:cs="Arial"/>
                <w:spacing w:val="-2"/>
                <w:lang w:eastAsia="en-GB"/>
              </w:rPr>
              <w:t>or</w:t>
            </w:r>
            <w:r w:rsidRPr="00D20C7A">
              <w:rPr>
                <w:rFonts w:ascii="Arial" w:hAnsi="Arial" w:cs="Arial"/>
                <w:spacing w:val="-8"/>
                <w:lang w:eastAsia="en-GB"/>
              </w:rPr>
              <w:t xml:space="preserve"> </w:t>
            </w:r>
            <w:r w:rsidRPr="00D20C7A">
              <w:rPr>
                <w:rFonts w:ascii="Arial" w:hAnsi="Arial" w:cs="Arial"/>
                <w:spacing w:val="-1"/>
                <w:lang w:eastAsia="en-GB"/>
              </w:rPr>
              <w:t>other</w:t>
            </w:r>
            <w:r w:rsidRPr="00D20C7A">
              <w:rPr>
                <w:rFonts w:ascii="Arial" w:hAnsi="Arial" w:cs="Arial"/>
                <w:spacing w:val="-6"/>
                <w:lang w:eastAsia="en-GB"/>
              </w:rPr>
              <w:t xml:space="preserve"> </w:t>
            </w:r>
            <w:r w:rsidRPr="00D20C7A">
              <w:rPr>
                <w:rFonts w:ascii="Arial" w:hAnsi="Arial" w:cs="Arial"/>
                <w:spacing w:val="-1"/>
                <w:lang w:eastAsia="en-GB"/>
              </w:rPr>
              <w:t>suitable</w:t>
            </w:r>
            <w:r w:rsidRPr="00D20C7A">
              <w:rPr>
                <w:rFonts w:ascii="Arial" w:hAnsi="Arial" w:cs="Arial"/>
                <w:spacing w:val="-6"/>
                <w:lang w:eastAsia="en-GB"/>
              </w:rPr>
              <w:t xml:space="preserve"> </w:t>
            </w:r>
            <w:r w:rsidRPr="00D20C7A">
              <w:rPr>
                <w:rFonts w:ascii="Arial" w:hAnsi="Arial" w:cs="Arial"/>
                <w:spacing w:val="-1"/>
                <w:lang w:eastAsia="en-GB"/>
              </w:rPr>
              <w:t>control</w:t>
            </w:r>
            <w:r w:rsidRPr="00D20C7A">
              <w:rPr>
                <w:rFonts w:ascii="Arial" w:hAnsi="Arial" w:cs="Arial"/>
                <w:spacing w:val="-10"/>
                <w:lang w:eastAsia="en-GB"/>
              </w:rPr>
              <w:t xml:space="preserve"> </w:t>
            </w:r>
            <w:r w:rsidRPr="00D20C7A">
              <w:rPr>
                <w:rFonts w:ascii="Arial" w:hAnsi="Arial" w:cs="Arial"/>
                <w:spacing w:val="-1"/>
                <w:lang w:eastAsia="en-GB"/>
              </w:rPr>
              <w:t>scheme</w:t>
            </w:r>
            <w:r w:rsidRPr="00D20C7A">
              <w:rPr>
                <w:rFonts w:ascii="Arial" w:hAnsi="Arial" w:cs="Arial"/>
                <w:spacing w:val="19"/>
                <w:lang w:eastAsia="en-GB"/>
              </w:rPr>
              <w:t xml:space="preserve"> </w:t>
            </w:r>
            <w:r w:rsidRPr="00D20C7A">
              <w:rPr>
                <w:rFonts w:ascii="Arial" w:hAnsi="Arial" w:cs="Arial"/>
                <w:spacing w:val="-1"/>
                <w:lang w:eastAsia="en-GB"/>
              </w:rPr>
              <w:t>to</w:t>
            </w:r>
            <w:r w:rsidRPr="00D20C7A">
              <w:rPr>
                <w:rFonts w:ascii="Arial" w:hAnsi="Arial" w:cs="Arial"/>
                <w:spacing w:val="-6"/>
                <w:lang w:eastAsia="en-GB"/>
              </w:rPr>
              <w:t xml:space="preserve"> </w:t>
            </w:r>
            <w:r w:rsidRPr="00D20C7A">
              <w:rPr>
                <w:rFonts w:ascii="Arial" w:hAnsi="Arial" w:cs="Arial"/>
                <w:spacing w:val="-1"/>
                <w:lang w:eastAsia="en-GB"/>
              </w:rPr>
              <w:t>curtail</w:t>
            </w:r>
            <w:r w:rsidRPr="00D20C7A">
              <w:rPr>
                <w:rFonts w:ascii="Arial" w:hAnsi="Arial" w:cs="Arial"/>
                <w:spacing w:val="37"/>
                <w:w w:val="99"/>
                <w:lang w:eastAsia="en-GB"/>
              </w:rPr>
              <w:t xml:space="preserve"> </w:t>
            </w:r>
            <w:r w:rsidRPr="00D20C7A">
              <w:rPr>
                <w:rFonts w:ascii="Arial" w:hAnsi="Arial" w:cs="Arial"/>
                <w:spacing w:val="-1"/>
                <w:lang w:eastAsia="en-GB"/>
              </w:rPr>
              <w:t>generation</w:t>
            </w:r>
            <w:r w:rsidRPr="00D20C7A">
              <w:rPr>
                <w:rFonts w:ascii="Arial" w:hAnsi="Arial" w:cs="Arial"/>
                <w:spacing w:val="-6"/>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1"/>
                <w:lang w:eastAsia="en-GB"/>
              </w:rPr>
              <w:t>the</w:t>
            </w:r>
            <w:r w:rsidRPr="00D20C7A">
              <w:rPr>
                <w:rFonts w:ascii="Arial" w:hAnsi="Arial" w:cs="Arial"/>
                <w:spacing w:val="-6"/>
                <w:lang w:eastAsia="en-GB"/>
              </w:rPr>
              <w:t xml:space="preserve"> </w:t>
            </w:r>
            <w:r w:rsidRPr="00D20C7A">
              <w:rPr>
                <w:rFonts w:ascii="Arial" w:hAnsi="Arial" w:cs="Arial"/>
                <w:spacing w:val="-1"/>
                <w:lang w:eastAsia="en-GB"/>
              </w:rPr>
              <w:t>event</w:t>
            </w:r>
            <w:r w:rsidRPr="00D20C7A">
              <w:rPr>
                <w:rFonts w:ascii="Arial" w:hAnsi="Arial" w:cs="Arial"/>
                <w:spacing w:val="-3"/>
                <w:lang w:eastAsia="en-GB"/>
              </w:rPr>
              <w:t xml:space="preserve"> </w:t>
            </w:r>
            <w:r w:rsidRPr="00D20C7A">
              <w:rPr>
                <w:rFonts w:ascii="Arial" w:hAnsi="Arial" w:cs="Arial"/>
                <w:spacing w:val="-2"/>
                <w:lang w:eastAsia="en-GB"/>
              </w:rPr>
              <w:t>of</w:t>
            </w:r>
            <w:r w:rsidRPr="00D20C7A">
              <w:rPr>
                <w:rFonts w:ascii="Arial" w:hAnsi="Arial" w:cs="Arial"/>
                <w:spacing w:val="-3"/>
                <w:lang w:eastAsia="en-GB"/>
              </w:rPr>
              <w:t xml:space="preserve"> </w:t>
            </w:r>
            <w:proofErr w:type="gramStart"/>
            <w:r w:rsidRPr="00D20C7A">
              <w:rPr>
                <w:rFonts w:ascii="Arial" w:hAnsi="Arial" w:cs="Arial"/>
                <w:lang w:eastAsia="en-GB"/>
              </w:rPr>
              <w:t>a</w:t>
            </w:r>
            <w:proofErr w:type="gramEnd"/>
            <w:r w:rsidRPr="00D20C7A">
              <w:rPr>
                <w:rFonts w:ascii="Arial" w:hAnsi="Arial" w:cs="Arial"/>
                <w:spacing w:val="-5"/>
                <w:lang w:eastAsia="en-GB"/>
              </w:rPr>
              <w:t xml:space="preserve"> </w:t>
            </w:r>
            <w:r w:rsidRPr="00D20C7A">
              <w:rPr>
                <w:rFonts w:ascii="Arial" w:hAnsi="Arial" w:cs="Arial"/>
                <w:spacing w:val="-2"/>
                <w:lang w:eastAsia="en-GB"/>
              </w:rPr>
              <w:t>SGT</w:t>
            </w:r>
            <w:r w:rsidRPr="00D20C7A">
              <w:rPr>
                <w:rFonts w:ascii="Arial" w:hAnsi="Arial" w:cs="Arial"/>
                <w:spacing w:val="18"/>
                <w:lang w:eastAsia="en-GB"/>
              </w:rPr>
              <w:t xml:space="preserve"> </w:t>
            </w:r>
            <w:r w:rsidRPr="00D20C7A">
              <w:rPr>
                <w:rFonts w:ascii="Arial" w:hAnsi="Arial" w:cs="Arial"/>
                <w:spacing w:val="-1"/>
                <w:lang w:eastAsia="en-GB"/>
              </w:rPr>
              <w:t>circuit</w:t>
            </w:r>
            <w:r w:rsidRPr="00D20C7A">
              <w:rPr>
                <w:rFonts w:ascii="Arial" w:hAnsi="Arial" w:cs="Arial"/>
                <w:spacing w:val="-7"/>
                <w:lang w:eastAsia="en-GB"/>
              </w:rPr>
              <w:t xml:space="preserve"> </w:t>
            </w:r>
            <w:r w:rsidRPr="00D20C7A">
              <w:rPr>
                <w:rFonts w:ascii="Arial" w:hAnsi="Arial" w:cs="Arial"/>
                <w:lang w:eastAsia="en-GB"/>
              </w:rPr>
              <w:t>fault</w:t>
            </w:r>
            <w:r w:rsidRPr="00D20C7A">
              <w:rPr>
                <w:rFonts w:ascii="Arial" w:hAnsi="Arial" w:cs="Arial"/>
                <w:spacing w:val="23"/>
                <w:w w:val="99"/>
                <w:lang w:eastAsia="en-GB"/>
              </w:rPr>
              <w:t xml:space="preserve"> </w:t>
            </w:r>
            <w:r w:rsidRPr="00D20C7A">
              <w:rPr>
                <w:rFonts w:ascii="Arial" w:hAnsi="Arial" w:cs="Arial"/>
                <w:spacing w:val="-1"/>
                <w:lang w:eastAsia="en-GB"/>
              </w:rPr>
              <w:t>this</w:t>
            </w:r>
            <w:r w:rsidRPr="00D20C7A">
              <w:rPr>
                <w:rFonts w:ascii="Arial" w:hAnsi="Arial" w:cs="Arial"/>
                <w:spacing w:val="-4"/>
                <w:lang w:eastAsia="en-GB"/>
              </w:rPr>
              <w:t xml:space="preserve"> </w:t>
            </w:r>
            <w:r w:rsidRPr="00D20C7A">
              <w:rPr>
                <w:rFonts w:ascii="Arial" w:hAnsi="Arial" w:cs="Arial"/>
                <w:spacing w:val="-3"/>
                <w:lang w:eastAsia="en-GB"/>
              </w:rPr>
              <w:t>limit</w:t>
            </w:r>
            <w:r w:rsidRPr="00D20C7A">
              <w:rPr>
                <w:rFonts w:ascii="Arial" w:hAnsi="Arial" w:cs="Arial"/>
                <w:spacing w:val="-7"/>
                <w:lang w:eastAsia="en-GB"/>
              </w:rPr>
              <w:t xml:space="preserve"> </w:t>
            </w:r>
            <w:r w:rsidRPr="00D20C7A">
              <w:rPr>
                <w:rFonts w:ascii="Arial" w:hAnsi="Arial" w:cs="Arial"/>
                <w:lang w:eastAsia="en-GB"/>
              </w:rPr>
              <w:t>can</w:t>
            </w:r>
            <w:r w:rsidRPr="00D20C7A">
              <w:rPr>
                <w:rFonts w:ascii="Arial" w:hAnsi="Arial" w:cs="Arial"/>
                <w:spacing w:val="-10"/>
                <w:lang w:eastAsia="en-GB"/>
              </w:rPr>
              <w:t xml:space="preserve"> </w:t>
            </w:r>
            <w:r w:rsidRPr="00D20C7A">
              <w:rPr>
                <w:rFonts w:ascii="Arial" w:hAnsi="Arial" w:cs="Arial"/>
                <w:lang w:eastAsia="en-GB"/>
              </w:rPr>
              <w:t>be</w:t>
            </w:r>
            <w:r w:rsidRPr="00D20C7A">
              <w:rPr>
                <w:rFonts w:ascii="Arial" w:hAnsi="Arial" w:cs="Arial"/>
                <w:spacing w:val="-2"/>
                <w:lang w:eastAsia="en-GB"/>
              </w:rPr>
              <w:t xml:space="preserve"> </w:t>
            </w:r>
            <w:r w:rsidRPr="00D20C7A">
              <w:rPr>
                <w:rFonts w:ascii="Arial" w:hAnsi="Arial" w:cs="Arial"/>
                <w:spacing w:val="-1"/>
                <w:lang w:eastAsia="en-GB"/>
              </w:rPr>
              <w:t>raised.</w:t>
            </w:r>
            <w:r w:rsidRPr="00D20C7A">
              <w:rPr>
                <w:rFonts w:ascii="Arial" w:hAnsi="Arial" w:cs="Arial"/>
                <w:spacing w:val="-7"/>
                <w:lang w:eastAsia="en-GB"/>
              </w:rPr>
              <w:t xml:space="preserve"> </w:t>
            </w:r>
            <w:r w:rsidRPr="00D20C7A">
              <w:rPr>
                <w:rFonts w:ascii="Arial" w:hAnsi="Arial" w:cs="Arial"/>
                <w:spacing w:val="-1"/>
                <w:lang w:eastAsia="en-GB"/>
              </w:rPr>
              <w:t>Detail</w:t>
            </w:r>
            <w:r w:rsidRPr="00D20C7A">
              <w:rPr>
                <w:rFonts w:ascii="Arial" w:hAnsi="Arial" w:cs="Arial"/>
                <w:spacing w:val="-5"/>
                <w:lang w:eastAsia="en-GB"/>
              </w:rPr>
              <w:t xml:space="preserve"> </w:t>
            </w:r>
            <w:r w:rsidRPr="00D20C7A">
              <w:rPr>
                <w:rFonts w:ascii="Arial" w:hAnsi="Arial" w:cs="Arial"/>
                <w:spacing w:val="-2"/>
                <w:lang w:eastAsia="en-GB"/>
              </w:rPr>
              <w:t>of</w:t>
            </w:r>
            <w:r w:rsidRPr="00D20C7A">
              <w:rPr>
                <w:rFonts w:ascii="Arial" w:hAnsi="Arial" w:cs="Arial"/>
                <w:spacing w:val="31"/>
                <w:lang w:eastAsia="en-GB"/>
              </w:rPr>
              <w:t xml:space="preserve"> </w:t>
            </w:r>
            <w:r w:rsidRPr="00D20C7A">
              <w:rPr>
                <w:rFonts w:ascii="Arial" w:hAnsi="Arial" w:cs="Arial"/>
                <w:spacing w:val="-1"/>
                <w:lang w:eastAsia="en-GB"/>
              </w:rPr>
              <w:t>the</w:t>
            </w:r>
            <w:r w:rsidRPr="00D20C7A">
              <w:rPr>
                <w:rFonts w:ascii="Arial" w:hAnsi="Arial" w:cs="Arial"/>
                <w:spacing w:val="-5"/>
                <w:lang w:eastAsia="en-GB"/>
              </w:rPr>
              <w:t xml:space="preserve"> </w:t>
            </w:r>
            <w:r w:rsidRPr="00D20C7A">
              <w:rPr>
                <w:rFonts w:ascii="Arial" w:hAnsi="Arial" w:cs="Arial"/>
                <w:spacing w:val="-1"/>
                <w:lang w:eastAsia="en-GB"/>
              </w:rPr>
              <w:t>raised</w:t>
            </w:r>
            <w:r w:rsidRPr="00D20C7A">
              <w:rPr>
                <w:rFonts w:ascii="Arial" w:hAnsi="Arial" w:cs="Arial"/>
                <w:spacing w:val="-5"/>
                <w:lang w:eastAsia="en-GB"/>
              </w:rPr>
              <w:t xml:space="preserve"> </w:t>
            </w:r>
            <w:r w:rsidRPr="00D20C7A">
              <w:rPr>
                <w:rFonts w:ascii="Arial" w:hAnsi="Arial" w:cs="Arial"/>
                <w:spacing w:val="-3"/>
                <w:lang w:eastAsia="en-GB"/>
              </w:rPr>
              <w:t>limit</w:t>
            </w:r>
            <w:r w:rsidRPr="00D20C7A">
              <w:rPr>
                <w:rFonts w:ascii="Arial" w:hAnsi="Arial" w:cs="Arial"/>
                <w:spacing w:val="49"/>
                <w:w w:val="99"/>
                <w:lang w:eastAsia="en-GB"/>
              </w:rPr>
              <w:t xml:space="preserve"> </w:t>
            </w:r>
            <w:r w:rsidRPr="00D20C7A">
              <w:rPr>
                <w:rFonts w:ascii="Arial" w:hAnsi="Arial" w:cs="Arial"/>
                <w:spacing w:val="-1"/>
                <w:lang w:eastAsia="en-GB"/>
              </w:rPr>
              <w:t>and</w:t>
            </w:r>
            <w:r w:rsidRPr="00D20C7A">
              <w:rPr>
                <w:rFonts w:ascii="Arial" w:hAnsi="Arial" w:cs="Arial"/>
                <w:spacing w:val="-8"/>
                <w:lang w:eastAsia="en-GB"/>
              </w:rPr>
              <w:t xml:space="preserve"> </w:t>
            </w:r>
            <w:r w:rsidRPr="00D20C7A">
              <w:rPr>
                <w:rFonts w:ascii="Arial" w:hAnsi="Arial" w:cs="Arial"/>
                <w:spacing w:val="-1"/>
                <w:lang w:eastAsia="en-GB"/>
              </w:rPr>
              <w:t>associated</w:t>
            </w:r>
            <w:r w:rsidRPr="00D20C7A">
              <w:rPr>
                <w:rFonts w:ascii="Arial" w:hAnsi="Arial" w:cs="Arial"/>
                <w:spacing w:val="19"/>
                <w:lang w:eastAsia="en-GB"/>
              </w:rPr>
              <w:t xml:space="preserve"> </w:t>
            </w:r>
            <w:r w:rsidRPr="00D20C7A">
              <w:rPr>
                <w:rFonts w:ascii="Arial" w:hAnsi="Arial" w:cs="Arial"/>
                <w:spacing w:val="-1"/>
                <w:lang w:eastAsia="en-GB"/>
              </w:rPr>
              <w:t>requirements</w:t>
            </w:r>
            <w:r w:rsidRPr="00D20C7A">
              <w:rPr>
                <w:rFonts w:ascii="Arial" w:hAnsi="Arial" w:cs="Arial"/>
                <w:spacing w:val="-8"/>
                <w:lang w:eastAsia="en-GB"/>
              </w:rPr>
              <w:t xml:space="preserve"> </w:t>
            </w:r>
            <w:r w:rsidRPr="00D20C7A">
              <w:rPr>
                <w:rFonts w:ascii="Arial" w:hAnsi="Arial" w:cs="Arial"/>
                <w:lang w:eastAsia="en-GB"/>
              </w:rPr>
              <w:t>are</w:t>
            </w:r>
            <w:r w:rsidRPr="00D20C7A">
              <w:rPr>
                <w:rFonts w:ascii="Arial" w:hAnsi="Arial" w:cs="Arial"/>
                <w:spacing w:val="-10"/>
                <w:lang w:eastAsia="en-GB"/>
              </w:rPr>
              <w:t xml:space="preserve"> </w:t>
            </w:r>
            <w:r w:rsidRPr="00D20C7A">
              <w:rPr>
                <w:rFonts w:ascii="Arial" w:hAnsi="Arial" w:cs="Arial"/>
                <w:spacing w:val="-1"/>
                <w:lang w:eastAsia="en-GB"/>
              </w:rPr>
              <w:t>contained</w:t>
            </w:r>
            <w:r w:rsidRPr="00D20C7A">
              <w:rPr>
                <w:rFonts w:ascii="Arial" w:hAnsi="Arial" w:cs="Arial"/>
                <w:spacing w:val="-8"/>
                <w:lang w:eastAsia="en-GB"/>
              </w:rPr>
              <w:t xml:space="preserve"> </w:t>
            </w:r>
            <w:r w:rsidRPr="00D20C7A">
              <w:rPr>
                <w:rFonts w:ascii="Arial" w:hAnsi="Arial" w:cs="Arial"/>
                <w:spacing w:val="-2"/>
                <w:lang w:eastAsia="en-GB"/>
              </w:rPr>
              <w:t>in</w:t>
            </w:r>
            <w:r w:rsidRPr="00D20C7A">
              <w:rPr>
                <w:rFonts w:ascii="Arial" w:hAnsi="Arial" w:cs="Arial"/>
                <w:spacing w:val="25"/>
                <w:w w:val="99"/>
                <w:lang w:eastAsia="en-GB"/>
              </w:rPr>
              <w:t xml:space="preserve"> </w:t>
            </w:r>
            <w:r w:rsidRPr="00D20C7A">
              <w:rPr>
                <w:rFonts w:ascii="Arial" w:hAnsi="Arial" w:cs="Arial"/>
                <w:spacing w:val="-1"/>
                <w:lang w:eastAsia="en-GB"/>
              </w:rPr>
              <w:t>technical</w:t>
            </w:r>
            <w:r w:rsidRPr="00D20C7A">
              <w:rPr>
                <w:rFonts w:ascii="Arial" w:hAnsi="Arial" w:cs="Arial"/>
                <w:spacing w:val="18"/>
                <w:lang w:eastAsia="en-GB"/>
              </w:rPr>
              <w:t xml:space="preserve"> </w:t>
            </w:r>
            <w:r w:rsidRPr="00D20C7A">
              <w:rPr>
                <w:rFonts w:ascii="Arial" w:hAnsi="Arial" w:cs="Arial"/>
                <w:spacing w:val="-1"/>
                <w:lang w:eastAsia="en-GB"/>
              </w:rPr>
              <w:t>appendix</w:t>
            </w:r>
            <w:r w:rsidRPr="00D20C7A">
              <w:rPr>
                <w:rFonts w:ascii="Arial" w:hAnsi="Arial" w:cs="Arial"/>
                <w:spacing w:val="-9"/>
                <w:lang w:eastAsia="en-GB"/>
              </w:rPr>
              <w:t xml:space="preserve"> </w:t>
            </w:r>
            <w:r w:rsidRPr="00D20C7A">
              <w:rPr>
                <w:rFonts w:ascii="Arial" w:hAnsi="Arial" w:cs="Arial"/>
                <w:lang w:eastAsia="en-GB"/>
              </w:rPr>
              <w:t>F3.</w:t>
            </w:r>
          </w:p>
        </w:tc>
      </w:tr>
      <w:tr w:rsidR="00D20C7A" w:rsidRPr="00D20C7A" w14:paraId="04319D19" w14:textId="77777777" w:rsidTr="1BF2DD21">
        <w:trPr>
          <w:trHeight w:hRule="exact" w:val="1309"/>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A9B4E" w14:textId="77777777" w:rsidR="00D20C7A" w:rsidRPr="00D20C7A" w:rsidRDefault="00D20C7A" w:rsidP="00D20C7A">
            <w:pPr>
              <w:widowControl w:val="0"/>
              <w:kinsoku w:val="0"/>
              <w:overflowPunct w:val="0"/>
              <w:autoSpaceDE w:val="0"/>
              <w:autoSpaceDN w:val="0"/>
              <w:adjustRightInd w:val="0"/>
              <w:spacing w:before="138"/>
              <w:ind w:left="104"/>
              <w:rPr>
                <w:sz w:val="24"/>
                <w:szCs w:val="24"/>
                <w:lang w:eastAsia="en-GB"/>
              </w:rPr>
            </w:pPr>
            <w:r w:rsidRPr="00D20C7A">
              <w:rPr>
                <w:rFonts w:ascii="Arial" w:hAnsi="Arial" w:cs="Arial"/>
                <w:b/>
                <w:bCs/>
                <w:spacing w:val="-1"/>
                <w:lang w:eastAsia="en-GB"/>
              </w:rPr>
              <w:t>Fault</w:t>
            </w:r>
            <w:r w:rsidRPr="00D20C7A">
              <w:rPr>
                <w:rFonts w:ascii="Arial" w:hAnsi="Arial" w:cs="Arial"/>
                <w:b/>
                <w:bCs/>
                <w:spacing w:val="-9"/>
                <w:lang w:eastAsia="en-GB"/>
              </w:rPr>
              <w:t xml:space="preserve"> </w:t>
            </w:r>
            <w:r w:rsidRPr="00D20C7A">
              <w:rPr>
                <w:rFonts w:ascii="Arial" w:hAnsi="Arial" w:cs="Arial"/>
                <w:b/>
                <w:bCs/>
                <w:spacing w:val="-1"/>
                <w:lang w:eastAsia="en-GB"/>
              </w:rPr>
              <w:t>Level</w:t>
            </w:r>
            <w:r w:rsidRPr="00D20C7A">
              <w:rPr>
                <w:rFonts w:ascii="Arial" w:hAnsi="Arial" w:cs="Arial"/>
                <w:b/>
                <w:bCs/>
                <w:spacing w:val="-11"/>
                <w:lang w:eastAsia="en-GB"/>
              </w:rPr>
              <w:t xml:space="preserve"> </w:t>
            </w:r>
            <w:r w:rsidRPr="00D20C7A">
              <w:rPr>
                <w:rFonts w:ascii="Arial" w:hAnsi="Arial" w:cs="Arial"/>
                <w:b/>
                <w:bCs/>
                <w:spacing w:val="-1"/>
                <w:lang w:eastAsia="en-GB"/>
              </w:rPr>
              <w:t>headroom</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50576" w14:textId="77777777" w:rsidR="00D20C7A" w:rsidRPr="00D20C7A" w:rsidRDefault="00D20C7A" w:rsidP="00D20C7A">
            <w:pPr>
              <w:widowControl w:val="0"/>
              <w:kinsoku w:val="0"/>
              <w:overflowPunct w:val="0"/>
              <w:autoSpaceDE w:val="0"/>
              <w:autoSpaceDN w:val="0"/>
              <w:adjustRightInd w:val="0"/>
              <w:ind w:left="282"/>
              <w:rPr>
                <w:rFonts w:ascii="Arial" w:hAnsi="Arial" w:cs="Arial"/>
                <w:spacing w:val="-1"/>
                <w:lang w:eastAsia="en-GB"/>
              </w:rPr>
            </w:pPr>
          </w:p>
          <w:p w14:paraId="2E9F38BD" w14:textId="77777777" w:rsidR="00D20C7A" w:rsidRPr="00D20C7A" w:rsidRDefault="00D20C7A" w:rsidP="00D20C7A">
            <w:pPr>
              <w:widowControl w:val="0"/>
              <w:kinsoku w:val="0"/>
              <w:overflowPunct w:val="0"/>
              <w:autoSpaceDE w:val="0"/>
              <w:autoSpaceDN w:val="0"/>
              <w:adjustRightInd w:val="0"/>
              <w:ind w:left="282"/>
              <w:rPr>
                <w:rFonts w:ascii="Arial" w:hAnsi="Arial" w:cs="Arial"/>
                <w:b/>
                <w:spacing w:val="-1"/>
                <w:lang w:eastAsia="en-GB"/>
              </w:rPr>
            </w:pPr>
            <w:r w:rsidRPr="00D20C7A">
              <w:rPr>
                <w:rFonts w:ascii="Arial" w:hAnsi="Arial" w:cs="Arial"/>
                <w:b/>
                <w:spacing w:val="-1"/>
                <w:lang w:eastAsia="en-GB"/>
              </w:rPr>
              <w:t>[   ] kA</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07F55" w14:textId="77777777" w:rsidR="00D20C7A" w:rsidRPr="00D20C7A" w:rsidRDefault="00D20C7A" w:rsidP="00D20C7A">
            <w:pPr>
              <w:widowControl w:val="0"/>
              <w:kinsoku w:val="0"/>
              <w:overflowPunct w:val="0"/>
              <w:autoSpaceDE w:val="0"/>
              <w:autoSpaceDN w:val="0"/>
              <w:adjustRightInd w:val="0"/>
              <w:spacing w:before="4" w:line="275" w:lineRule="auto"/>
              <w:ind w:left="102" w:right="386"/>
              <w:rPr>
                <w:sz w:val="24"/>
                <w:szCs w:val="24"/>
                <w:lang w:eastAsia="en-GB"/>
              </w:rPr>
            </w:pPr>
            <w:r w:rsidRPr="00D20C7A">
              <w:rPr>
                <w:rFonts w:ascii="Arial" w:hAnsi="Arial" w:cs="Arial"/>
                <w:lang w:eastAsia="en-GB"/>
              </w:rPr>
              <w:t>[Fault level notes]</w:t>
            </w:r>
          </w:p>
        </w:tc>
      </w:tr>
      <w:tr w:rsidR="00D20C7A" w:rsidRPr="00D20C7A" w14:paraId="7DA776E7"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648AEA" w14:textId="77777777" w:rsidR="00D20C7A" w:rsidRPr="00D20C7A" w:rsidRDefault="00D20C7A" w:rsidP="00D20C7A">
            <w:pPr>
              <w:widowControl w:val="0"/>
              <w:kinsoku w:val="0"/>
              <w:overflowPunct w:val="0"/>
              <w:autoSpaceDE w:val="0"/>
              <w:autoSpaceDN w:val="0"/>
              <w:adjustRightInd w:val="0"/>
              <w:spacing w:before="142"/>
              <w:ind w:left="104"/>
              <w:rPr>
                <w:sz w:val="24"/>
                <w:szCs w:val="24"/>
                <w:lang w:eastAsia="en-GB"/>
              </w:rPr>
            </w:pPr>
            <w:r w:rsidRPr="00D20C7A">
              <w:rPr>
                <w:rFonts w:ascii="Arial" w:hAnsi="Arial" w:cs="Arial"/>
                <w:b/>
                <w:bCs/>
                <w:i/>
                <w:iCs/>
                <w:spacing w:val="-1"/>
                <w:lang w:eastAsia="en-GB"/>
              </w:rPr>
              <w:t>Voltage</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32341B" w14:textId="77777777" w:rsidR="00D20C7A" w:rsidRPr="00D20C7A" w:rsidRDefault="00D20C7A" w:rsidP="00D20C7A">
            <w:pPr>
              <w:widowControl w:val="0"/>
              <w:kinsoku w:val="0"/>
              <w:overflowPunct w:val="0"/>
              <w:autoSpaceDE w:val="0"/>
              <w:autoSpaceDN w:val="0"/>
              <w:adjustRightInd w:val="0"/>
              <w:spacing w:before="142"/>
              <w:ind w:left="342"/>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05EED1" w14:textId="77777777" w:rsidR="00D20C7A" w:rsidRPr="00D20C7A" w:rsidRDefault="00D20C7A" w:rsidP="00D20C7A">
            <w:pPr>
              <w:widowControl w:val="0"/>
              <w:kinsoku w:val="0"/>
              <w:overflowPunct w:val="0"/>
              <w:autoSpaceDE w:val="0"/>
              <w:autoSpaceDN w:val="0"/>
              <w:adjustRightInd w:val="0"/>
              <w:spacing w:line="270" w:lineRule="auto"/>
              <w:ind w:left="102" w:right="835"/>
              <w:rPr>
                <w:sz w:val="24"/>
                <w:szCs w:val="24"/>
                <w:lang w:eastAsia="en-GB"/>
              </w:rPr>
            </w:pPr>
            <w:r w:rsidRPr="00D20C7A">
              <w:rPr>
                <w:rFonts w:ascii="Arial" w:hAnsi="Arial" w:cs="Arial"/>
                <w:spacing w:val="-1"/>
                <w:lang w:eastAsia="en-GB"/>
              </w:rPr>
              <w:t>Voltages</w:t>
            </w:r>
            <w:r w:rsidRPr="00D20C7A">
              <w:rPr>
                <w:rFonts w:ascii="Arial" w:hAnsi="Arial" w:cs="Arial"/>
                <w:spacing w:val="-9"/>
                <w:lang w:eastAsia="en-GB"/>
              </w:rPr>
              <w:t xml:space="preserve"> </w:t>
            </w:r>
            <w:r w:rsidRPr="00D20C7A">
              <w:rPr>
                <w:rFonts w:ascii="Arial" w:hAnsi="Arial" w:cs="Arial"/>
                <w:spacing w:val="-2"/>
                <w:lang w:eastAsia="en-GB"/>
              </w:rPr>
              <w:t>conditions</w:t>
            </w:r>
            <w:r w:rsidRPr="00D20C7A">
              <w:rPr>
                <w:rFonts w:ascii="Arial" w:hAnsi="Arial" w:cs="Arial"/>
                <w:spacing w:val="-7"/>
                <w:lang w:eastAsia="en-GB"/>
              </w:rPr>
              <w:t xml:space="preserve"> </w:t>
            </w:r>
            <w:r w:rsidRPr="00D20C7A">
              <w:rPr>
                <w:rFonts w:ascii="Arial" w:hAnsi="Arial" w:cs="Arial"/>
                <w:spacing w:val="-1"/>
                <w:lang w:eastAsia="en-GB"/>
              </w:rPr>
              <w:t>in</w:t>
            </w:r>
            <w:r w:rsidRPr="00D20C7A">
              <w:rPr>
                <w:rFonts w:ascii="Arial" w:hAnsi="Arial" w:cs="Arial"/>
                <w:spacing w:val="-7"/>
                <w:lang w:eastAsia="en-GB"/>
              </w:rPr>
              <w:t xml:space="preserve"> </w:t>
            </w:r>
            <w:r w:rsidRPr="00D20C7A">
              <w:rPr>
                <w:rFonts w:ascii="Arial" w:hAnsi="Arial" w:cs="Arial"/>
                <w:spacing w:val="-2"/>
                <w:lang w:eastAsia="en-GB"/>
              </w:rPr>
              <w:t>BCA</w:t>
            </w:r>
            <w:r w:rsidRPr="00D20C7A">
              <w:rPr>
                <w:rFonts w:ascii="Arial" w:hAnsi="Arial" w:cs="Arial"/>
                <w:spacing w:val="-7"/>
                <w:lang w:eastAsia="en-GB"/>
              </w:rPr>
              <w:t xml:space="preserve"> </w:t>
            </w:r>
            <w:r w:rsidRPr="00D20C7A">
              <w:rPr>
                <w:rFonts w:ascii="Arial" w:hAnsi="Arial" w:cs="Arial"/>
                <w:lang w:eastAsia="en-GB"/>
              </w:rPr>
              <w:t>/</w:t>
            </w:r>
            <w:r w:rsidRPr="00D20C7A">
              <w:rPr>
                <w:rFonts w:ascii="Arial" w:hAnsi="Arial" w:cs="Arial"/>
                <w:spacing w:val="-5"/>
                <w:lang w:eastAsia="en-GB"/>
              </w:rPr>
              <w:t xml:space="preserve"> </w:t>
            </w:r>
            <w:r w:rsidRPr="00D20C7A">
              <w:rPr>
                <w:rFonts w:ascii="Arial" w:hAnsi="Arial" w:cs="Arial"/>
                <w:spacing w:val="-1"/>
                <w:lang w:eastAsia="en-GB"/>
              </w:rPr>
              <w:t>Appendix</w:t>
            </w:r>
            <w:r w:rsidRPr="00D20C7A">
              <w:rPr>
                <w:rFonts w:ascii="Arial" w:hAnsi="Arial" w:cs="Arial"/>
                <w:spacing w:val="-7"/>
                <w:lang w:eastAsia="en-GB"/>
              </w:rPr>
              <w:t xml:space="preserve"> </w:t>
            </w:r>
            <w:r w:rsidRPr="00D20C7A">
              <w:rPr>
                <w:rFonts w:ascii="Arial" w:hAnsi="Arial" w:cs="Arial"/>
                <w:lang w:eastAsia="en-GB"/>
              </w:rPr>
              <w:t>F</w:t>
            </w:r>
            <w:r w:rsidRPr="00D20C7A">
              <w:rPr>
                <w:rFonts w:ascii="Arial" w:hAnsi="Arial" w:cs="Arial"/>
                <w:spacing w:val="37"/>
                <w:w w:val="99"/>
                <w:lang w:eastAsia="en-GB"/>
              </w:rPr>
              <w:t xml:space="preserve"> </w:t>
            </w:r>
            <w:r w:rsidRPr="00D20C7A">
              <w:rPr>
                <w:rFonts w:ascii="Arial" w:hAnsi="Arial" w:cs="Arial"/>
                <w:spacing w:val="-1"/>
                <w:lang w:eastAsia="en-GB"/>
              </w:rPr>
              <w:t>apply</w:t>
            </w:r>
            <w:r w:rsidRPr="00D20C7A">
              <w:rPr>
                <w:rFonts w:ascii="Arial" w:hAnsi="Arial" w:cs="Arial"/>
                <w:spacing w:val="-14"/>
                <w:lang w:eastAsia="en-GB"/>
              </w:rPr>
              <w:t xml:space="preserve"> </w:t>
            </w:r>
            <w:r w:rsidRPr="00D20C7A">
              <w:rPr>
                <w:rFonts w:ascii="Arial" w:hAnsi="Arial" w:cs="Arial"/>
                <w:lang w:eastAsia="en-GB"/>
              </w:rPr>
              <w:t>to</w:t>
            </w:r>
            <w:r w:rsidRPr="00D20C7A">
              <w:rPr>
                <w:rFonts w:ascii="Arial" w:hAnsi="Arial" w:cs="Arial"/>
                <w:spacing w:val="-8"/>
                <w:lang w:eastAsia="en-GB"/>
              </w:rPr>
              <w:t xml:space="preserve"> </w:t>
            </w:r>
            <w:r w:rsidRPr="00D20C7A">
              <w:rPr>
                <w:rFonts w:ascii="Arial" w:hAnsi="Arial" w:cs="Arial"/>
                <w:lang w:eastAsia="en-GB"/>
              </w:rPr>
              <w:t>new</w:t>
            </w:r>
            <w:r w:rsidRPr="00D20C7A">
              <w:rPr>
                <w:rFonts w:ascii="Arial" w:hAnsi="Arial" w:cs="Arial"/>
                <w:spacing w:val="-12"/>
                <w:lang w:eastAsia="en-GB"/>
              </w:rPr>
              <w:t xml:space="preserve"> </w:t>
            </w:r>
            <w:r w:rsidRPr="00D20C7A">
              <w:rPr>
                <w:rFonts w:ascii="Arial" w:hAnsi="Arial" w:cs="Arial"/>
                <w:spacing w:val="-1"/>
                <w:lang w:eastAsia="en-GB"/>
              </w:rPr>
              <w:t>generation</w:t>
            </w:r>
            <w:r w:rsidRPr="00D20C7A">
              <w:rPr>
                <w:rFonts w:ascii="Arial" w:hAnsi="Arial" w:cs="Arial"/>
                <w:spacing w:val="-10"/>
                <w:lang w:eastAsia="en-GB"/>
              </w:rPr>
              <w:t xml:space="preserve"> </w:t>
            </w:r>
            <w:r w:rsidRPr="00D20C7A">
              <w:rPr>
                <w:rFonts w:ascii="Arial" w:hAnsi="Arial" w:cs="Arial"/>
                <w:spacing w:val="-1"/>
                <w:lang w:eastAsia="en-GB"/>
              </w:rPr>
              <w:t>projects</w:t>
            </w:r>
            <w:r w:rsidRPr="00D20C7A">
              <w:rPr>
                <w:rFonts w:ascii="Arial" w:hAnsi="Arial" w:cs="Arial"/>
                <w:i/>
                <w:iCs/>
                <w:spacing w:val="-1"/>
                <w:lang w:eastAsia="en-GB"/>
              </w:rPr>
              <w:t>.</w:t>
            </w:r>
          </w:p>
        </w:tc>
      </w:tr>
      <w:tr w:rsidR="00D20C7A" w:rsidRPr="00D20C7A" w14:paraId="2FF0D86E" w14:textId="77777777" w:rsidTr="1BF2DD21">
        <w:trPr>
          <w:trHeight w:hRule="exact" w:val="742"/>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8977DA" w14:textId="77777777" w:rsidR="00D20C7A" w:rsidRPr="00D20C7A" w:rsidRDefault="00D20C7A" w:rsidP="00D20C7A">
            <w:pPr>
              <w:widowControl w:val="0"/>
              <w:kinsoku w:val="0"/>
              <w:overflowPunct w:val="0"/>
              <w:autoSpaceDE w:val="0"/>
              <w:autoSpaceDN w:val="0"/>
              <w:adjustRightInd w:val="0"/>
              <w:spacing w:before="8"/>
              <w:ind w:left="104"/>
              <w:rPr>
                <w:sz w:val="24"/>
                <w:szCs w:val="24"/>
                <w:lang w:eastAsia="en-GB"/>
              </w:rPr>
            </w:pPr>
            <w:r w:rsidRPr="00D20C7A">
              <w:rPr>
                <w:rFonts w:ascii="Arial" w:hAnsi="Arial" w:cs="Arial"/>
                <w:b/>
                <w:bCs/>
                <w:spacing w:val="-1"/>
                <w:lang w:eastAsia="en-GB"/>
              </w:rPr>
              <w:t>Generator</w:t>
            </w:r>
            <w:r w:rsidRPr="00D20C7A">
              <w:rPr>
                <w:rFonts w:ascii="Arial" w:hAnsi="Arial" w:cs="Arial"/>
                <w:b/>
                <w:bCs/>
                <w:spacing w:val="-24"/>
                <w:lang w:eastAsia="en-GB"/>
              </w:rPr>
              <w:t xml:space="preserve"> </w:t>
            </w:r>
            <w:r w:rsidRPr="00D20C7A">
              <w:rPr>
                <w:rFonts w:ascii="Arial" w:hAnsi="Arial" w:cs="Arial"/>
                <w:b/>
                <w:bCs/>
                <w:spacing w:val="-1"/>
                <w:lang w:eastAsia="en-GB"/>
              </w:rPr>
              <w:t>Technology</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7AA74" w14:textId="77777777" w:rsidR="00D20C7A" w:rsidRPr="00D20C7A" w:rsidRDefault="00D20C7A" w:rsidP="00D20C7A">
            <w:pPr>
              <w:widowControl w:val="0"/>
              <w:kinsoku w:val="0"/>
              <w:overflowPunct w:val="0"/>
              <w:autoSpaceDE w:val="0"/>
              <w:autoSpaceDN w:val="0"/>
              <w:adjustRightInd w:val="0"/>
              <w:spacing w:before="13"/>
              <w:ind w:left="414"/>
              <w:rPr>
                <w:sz w:val="24"/>
                <w:szCs w:val="24"/>
                <w:lang w:eastAsia="en-GB"/>
              </w:rPr>
            </w:pPr>
            <w:r w:rsidRPr="00D20C7A">
              <w:rPr>
                <w:rFonts w:ascii="Arial" w:hAnsi="Arial" w:cs="Arial"/>
                <w:spacing w:val="-1"/>
                <w:lang w:eastAsia="en-GB"/>
              </w:rPr>
              <w:t>See</w:t>
            </w:r>
            <w:r w:rsidRPr="00D20C7A">
              <w:rPr>
                <w:rFonts w:ascii="Arial" w:hAnsi="Arial" w:cs="Arial"/>
                <w:spacing w:val="-10"/>
                <w:lang w:eastAsia="en-GB"/>
              </w:rPr>
              <w:t xml:space="preserve"> </w:t>
            </w:r>
            <w:r w:rsidRPr="00D20C7A">
              <w:rPr>
                <w:rFonts w:ascii="Arial" w:hAnsi="Arial" w:cs="Arial"/>
                <w:lang w:eastAsia="en-GB"/>
              </w:rPr>
              <w:t>Note</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E3102F" w14:textId="7DA8726E" w:rsidR="00D20C7A" w:rsidRPr="00D20C7A" w:rsidRDefault="00D20C7A" w:rsidP="00D20C7A">
            <w:pPr>
              <w:widowControl w:val="0"/>
              <w:kinsoku w:val="0"/>
              <w:overflowPunct w:val="0"/>
              <w:autoSpaceDE w:val="0"/>
              <w:autoSpaceDN w:val="0"/>
              <w:adjustRightInd w:val="0"/>
              <w:spacing w:line="277" w:lineRule="auto"/>
              <w:ind w:left="102" w:right="1002"/>
              <w:rPr>
                <w:sz w:val="24"/>
                <w:szCs w:val="24"/>
                <w:lang w:eastAsia="en-GB"/>
              </w:rPr>
            </w:pPr>
            <w:r w:rsidRPr="00D20C7A">
              <w:rPr>
                <w:rFonts w:ascii="Arial" w:hAnsi="Arial" w:cs="Arial"/>
                <w:spacing w:val="-1"/>
                <w:lang w:eastAsia="en-GB"/>
              </w:rPr>
              <w:t>There</w:t>
            </w:r>
            <w:r w:rsidRPr="00D20C7A">
              <w:rPr>
                <w:rFonts w:ascii="Arial" w:hAnsi="Arial" w:cs="Arial"/>
                <w:spacing w:val="-7"/>
                <w:lang w:eastAsia="en-GB"/>
              </w:rPr>
              <w:t xml:space="preserve"> </w:t>
            </w:r>
            <w:r w:rsidRPr="00D20C7A">
              <w:rPr>
                <w:rFonts w:ascii="Arial" w:hAnsi="Arial" w:cs="Arial"/>
                <w:spacing w:val="-1"/>
                <w:lang w:eastAsia="en-GB"/>
              </w:rPr>
              <w:t>is</w:t>
            </w:r>
            <w:ins w:id="54" w:author="Angela Quinn (NESO)" w:date="2024-10-28T01:12:00Z">
              <w:r w:rsidR="42CCF388" w:rsidRPr="00D20C7A">
                <w:rPr>
                  <w:rFonts w:ascii="Arial" w:hAnsi="Arial" w:cs="Arial"/>
                  <w:spacing w:val="-1"/>
                  <w:lang w:eastAsia="en-GB"/>
                </w:rPr>
                <w:t>/is</w:t>
              </w:r>
            </w:ins>
            <w:r w:rsidRPr="00D20C7A">
              <w:rPr>
                <w:rFonts w:ascii="Arial" w:hAnsi="Arial" w:cs="Arial"/>
                <w:spacing w:val="-5"/>
                <w:lang w:eastAsia="en-GB"/>
              </w:rPr>
              <w:t xml:space="preserve"> </w:t>
            </w:r>
            <w:r w:rsidRPr="00D20C7A">
              <w:rPr>
                <w:rFonts w:ascii="Arial" w:hAnsi="Arial" w:cs="Arial"/>
                <w:lang w:eastAsia="en-GB"/>
              </w:rPr>
              <w:t>no</w:t>
            </w:r>
            <w:ins w:id="55" w:author="Angela Quinn (NESO)" w:date="2024-10-28T01:12:00Z">
              <w:r w:rsidR="3AC84A7F" w:rsidRPr="00D20C7A">
                <w:rPr>
                  <w:rFonts w:ascii="Arial" w:hAnsi="Arial" w:cs="Arial"/>
                  <w:lang w:eastAsia="en-GB"/>
                </w:rPr>
                <w:t xml:space="preserve">t (delete as appropriate) </w:t>
              </w:r>
            </w:ins>
            <w:r w:rsidRPr="00D20C7A">
              <w:rPr>
                <w:rFonts w:ascii="Arial" w:hAnsi="Arial" w:cs="Arial"/>
                <w:spacing w:val="-9"/>
                <w:lang w:eastAsia="en-GB"/>
              </w:rPr>
              <w:t xml:space="preserve"> </w:t>
            </w:r>
            <w:r w:rsidRPr="00D20C7A">
              <w:rPr>
                <w:rFonts w:ascii="Arial" w:hAnsi="Arial" w:cs="Arial"/>
                <w:spacing w:val="-3"/>
                <w:lang w:eastAsia="en-GB"/>
              </w:rPr>
              <w:t>limit</w:t>
            </w:r>
            <w:r w:rsidRPr="00D20C7A">
              <w:rPr>
                <w:rFonts w:ascii="Arial" w:hAnsi="Arial" w:cs="Arial"/>
                <w:spacing w:val="-9"/>
                <w:lang w:eastAsia="en-GB"/>
              </w:rPr>
              <w:t xml:space="preserve"> </w:t>
            </w:r>
            <w:r w:rsidRPr="00D20C7A">
              <w:rPr>
                <w:rFonts w:ascii="Arial" w:hAnsi="Arial" w:cs="Arial"/>
                <w:spacing w:val="1"/>
                <w:lang w:eastAsia="en-GB"/>
              </w:rPr>
              <w:t>on</w:t>
            </w:r>
            <w:r w:rsidRPr="00D20C7A">
              <w:rPr>
                <w:rFonts w:ascii="Arial" w:hAnsi="Arial" w:cs="Arial"/>
                <w:spacing w:val="-8"/>
                <w:lang w:eastAsia="en-GB"/>
              </w:rPr>
              <w:t xml:space="preserve"> </w:t>
            </w:r>
            <w:r w:rsidRPr="00D20C7A">
              <w:rPr>
                <w:rFonts w:ascii="Arial" w:hAnsi="Arial" w:cs="Arial"/>
                <w:spacing w:val="-1"/>
                <w:lang w:eastAsia="en-GB"/>
              </w:rPr>
              <w:t>technology</w:t>
            </w:r>
            <w:r w:rsidRPr="00D20C7A">
              <w:rPr>
                <w:rFonts w:ascii="Arial" w:hAnsi="Arial" w:cs="Arial"/>
                <w:spacing w:val="-13"/>
                <w:lang w:eastAsia="en-GB"/>
              </w:rPr>
              <w:t xml:space="preserve"> </w:t>
            </w:r>
            <w:r w:rsidRPr="00D20C7A">
              <w:rPr>
                <w:rFonts w:ascii="Arial" w:hAnsi="Arial" w:cs="Arial"/>
                <w:spacing w:val="-1"/>
                <w:lang w:eastAsia="en-GB"/>
              </w:rPr>
              <w:t>change</w:t>
            </w:r>
            <w:r w:rsidRPr="00D20C7A">
              <w:rPr>
                <w:rFonts w:ascii="Arial" w:hAnsi="Arial" w:cs="Arial"/>
                <w:spacing w:val="45"/>
                <w:w w:val="99"/>
                <w:lang w:eastAsia="en-GB"/>
              </w:rPr>
              <w:t xml:space="preserve"> </w:t>
            </w:r>
            <w:r w:rsidRPr="00D20C7A">
              <w:rPr>
                <w:rFonts w:ascii="Arial" w:hAnsi="Arial" w:cs="Arial"/>
                <w:spacing w:val="-1"/>
                <w:lang w:eastAsia="en-GB"/>
              </w:rPr>
              <w:t>within</w:t>
            </w:r>
            <w:r w:rsidRPr="00D20C7A">
              <w:rPr>
                <w:rFonts w:ascii="Arial" w:hAnsi="Arial" w:cs="Arial"/>
                <w:spacing w:val="-9"/>
                <w:lang w:eastAsia="en-GB"/>
              </w:rPr>
              <w:t xml:space="preserve"> </w:t>
            </w:r>
            <w:r w:rsidRPr="00D20C7A">
              <w:rPr>
                <w:rFonts w:ascii="Arial" w:hAnsi="Arial" w:cs="Arial"/>
                <w:spacing w:val="-1"/>
                <w:lang w:eastAsia="en-GB"/>
              </w:rPr>
              <w:t>this</w:t>
            </w:r>
            <w:r w:rsidRPr="00D20C7A">
              <w:rPr>
                <w:rFonts w:ascii="Arial" w:hAnsi="Arial" w:cs="Arial"/>
                <w:spacing w:val="-9"/>
                <w:lang w:eastAsia="en-GB"/>
              </w:rPr>
              <w:t xml:space="preserve"> </w:t>
            </w:r>
            <w:r w:rsidRPr="00D20C7A">
              <w:rPr>
                <w:rFonts w:ascii="Arial" w:hAnsi="Arial" w:cs="Arial"/>
                <w:spacing w:val="-1"/>
                <w:lang w:eastAsia="en-GB"/>
              </w:rPr>
              <w:t>GSP</w:t>
            </w:r>
            <w:del w:id="56" w:author="Angela Quinn (NESO)" w:date="2024-10-18T12:51:00Z">
              <w:r w:rsidRPr="6AFBC584" w:rsidDel="00D20C7A">
                <w:rPr>
                  <w:rFonts w:ascii="Arial" w:hAnsi="Arial" w:cs="Arial"/>
                  <w:lang w:eastAsia="en-GB"/>
                </w:rPr>
                <w:delText xml:space="preserve"> Materiality Trigger</w:delText>
              </w:r>
            </w:del>
            <w:r w:rsidRPr="00D20C7A">
              <w:rPr>
                <w:rFonts w:ascii="Arial" w:hAnsi="Arial" w:cs="Arial"/>
                <w:spacing w:val="-1"/>
                <w:lang w:eastAsia="en-GB"/>
              </w:rPr>
              <w:t>.</w:t>
            </w:r>
          </w:p>
        </w:tc>
      </w:tr>
      <w:tr w:rsidR="00D20C7A" w:rsidRPr="00D20C7A" w14:paraId="64B0ECA4" w14:textId="77777777" w:rsidTr="1BF2DD21">
        <w:trPr>
          <w:trHeight w:hRule="exact" w:val="1212"/>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BC961" w14:textId="77777777" w:rsidR="00D20C7A" w:rsidRPr="00D20C7A" w:rsidRDefault="00D20C7A" w:rsidP="00D20C7A">
            <w:pPr>
              <w:widowControl w:val="0"/>
              <w:kinsoku w:val="0"/>
              <w:overflowPunct w:val="0"/>
              <w:autoSpaceDE w:val="0"/>
              <w:autoSpaceDN w:val="0"/>
              <w:adjustRightInd w:val="0"/>
              <w:spacing w:before="8"/>
              <w:ind w:left="104"/>
              <w:rPr>
                <w:rFonts w:ascii="Arial" w:hAnsi="Arial" w:cs="Arial"/>
                <w:lang w:eastAsia="en-GB"/>
              </w:rPr>
            </w:pPr>
            <w:r w:rsidRPr="00D20C7A">
              <w:rPr>
                <w:rFonts w:ascii="Arial" w:hAnsi="Arial" w:cs="Arial"/>
                <w:b/>
                <w:bCs/>
                <w:spacing w:val="-1"/>
                <w:lang w:eastAsia="en-GB"/>
              </w:rPr>
              <w:t>Comments/Constraints</w:t>
            </w:r>
            <w:r w:rsidRPr="00D20C7A">
              <w:rPr>
                <w:rFonts w:ascii="Arial" w:hAnsi="Arial" w:cs="Arial"/>
                <w:b/>
                <w:bCs/>
                <w:spacing w:val="-17"/>
                <w:lang w:eastAsia="en-GB"/>
              </w:rPr>
              <w:t xml:space="preserve"> </w:t>
            </w:r>
            <w:r w:rsidRPr="00D20C7A">
              <w:rPr>
                <w:rFonts w:ascii="Arial" w:hAnsi="Arial" w:cs="Arial"/>
                <w:b/>
                <w:bCs/>
                <w:lang w:eastAsia="en-GB"/>
              </w:rPr>
              <w:t>or</w:t>
            </w:r>
            <w:r w:rsidRPr="00D20C7A">
              <w:rPr>
                <w:rFonts w:ascii="Arial" w:hAnsi="Arial" w:cs="Arial"/>
                <w:b/>
                <w:bCs/>
                <w:spacing w:val="-13"/>
                <w:lang w:eastAsia="en-GB"/>
              </w:rPr>
              <w:t xml:space="preserve"> </w:t>
            </w:r>
            <w:r w:rsidRPr="00D20C7A">
              <w:rPr>
                <w:rFonts w:ascii="Arial" w:hAnsi="Arial" w:cs="Arial"/>
                <w:b/>
                <w:bCs/>
                <w:spacing w:val="-3"/>
                <w:lang w:eastAsia="en-GB"/>
              </w:rPr>
              <w:t>Additional</w:t>
            </w:r>
            <w:r w:rsidRPr="00D20C7A">
              <w:rPr>
                <w:rFonts w:ascii="Arial" w:hAnsi="Arial" w:cs="Arial"/>
                <w:b/>
                <w:bCs/>
                <w:spacing w:val="-17"/>
                <w:lang w:eastAsia="en-GB"/>
              </w:rPr>
              <w:t xml:space="preserve"> </w:t>
            </w:r>
            <w:r w:rsidRPr="00D20C7A">
              <w:rPr>
                <w:rFonts w:ascii="Arial" w:hAnsi="Arial" w:cs="Arial"/>
                <w:b/>
                <w:bCs/>
                <w:spacing w:val="-1"/>
                <w:lang w:eastAsia="en-GB"/>
              </w:rPr>
              <w:t>Restrictions</w:t>
            </w:r>
            <w:r w:rsidRPr="00D20C7A">
              <w:rPr>
                <w:rFonts w:ascii="Arial" w:hAnsi="Arial" w:cs="Arial"/>
                <w:spacing w:val="-1"/>
                <w:lang w:eastAsia="en-GB"/>
              </w:rPr>
              <w:t>:</w:t>
            </w:r>
          </w:p>
          <w:p w14:paraId="6A596AC6" w14:textId="77777777" w:rsidR="00D20C7A" w:rsidRPr="00D20C7A" w:rsidRDefault="00D20C7A" w:rsidP="00D20C7A">
            <w:pPr>
              <w:widowControl w:val="0"/>
              <w:kinsoku w:val="0"/>
              <w:overflowPunct w:val="0"/>
              <w:autoSpaceDE w:val="0"/>
              <w:autoSpaceDN w:val="0"/>
              <w:adjustRightInd w:val="0"/>
              <w:spacing w:before="7"/>
              <w:rPr>
                <w:sz w:val="21"/>
                <w:szCs w:val="21"/>
                <w:lang w:eastAsia="en-GB"/>
              </w:rPr>
            </w:pPr>
          </w:p>
          <w:p w14:paraId="03621449" w14:textId="77777777" w:rsidR="00D20C7A" w:rsidRPr="00D20C7A" w:rsidRDefault="00D20C7A" w:rsidP="00D20C7A">
            <w:pPr>
              <w:widowControl w:val="0"/>
              <w:kinsoku w:val="0"/>
              <w:overflowPunct w:val="0"/>
              <w:autoSpaceDE w:val="0"/>
              <w:autoSpaceDN w:val="0"/>
              <w:adjustRightInd w:val="0"/>
              <w:spacing w:line="277" w:lineRule="auto"/>
              <w:ind w:left="104" w:right="843"/>
              <w:rPr>
                <w:sz w:val="24"/>
                <w:szCs w:val="24"/>
                <w:lang w:eastAsia="en-GB"/>
              </w:rPr>
            </w:pPr>
          </w:p>
        </w:tc>
      </w:tr>
      <w:tr w:rsidR="00D20C7A" w:rsidRPr="00D20C7A" w14:paraId="64DE9E51" w14:textId="77777777" w:rsidTr="1BF2DD21">
        <w:trPr>
          <w:trHeight w:hRule="exact" w:val="1178"/>
        </w:trPr>
        <w:tc>
          <w:tcPr>
            <w:tcW w:w="33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732B4A" w14:textId="77777777" w:rsidR="00D20C7A" w:rsidRPr="00D20C7A" w:rsidRDefault="00D20C7A" w:rsidP="00D20C7A">
            <w:pPr>
              <w:widowControl w:val="0"/>
              <w:kinsoku w:val="0"/>
              <w:overflowPunct w:val="0"/>
              <w:autoSpaceDE w:val="0"/>
              <w:autoSpaceDN w:val="0"/>
              <w:adjustRightInd w:val="0"/>
              <w:spacing w:before="8"/>
              <w:ind w:left="462"/>
              <w:rPr>
                <w:rFonts w:ascii="Arial" w:hAnsi="Arial" w:cs="Arial"/>
                <w:lang w:eastAsia="en-GB"/>
              </w:rPr>
            </w:pPr>
            <w:r w:rsidRPr="00D20C7A">
              <w:rPr>
                <w:rFonts w:ascii="Arial" w:hAnsi="Arial" w:cs="Arial"/>
                <w:b/>
                <w:bCs/>
                <w:spacing w:val="-1"/>
                <w:lang w:eastAsia="en-GB"/>
              </w:rPr>
              <w:t>Transferable</w:t>
            </w:r>
            <w:r w:rsidRPr="00D20C7A">
              <w:rPr>
                <w:rFonts w:ascii="Arial" w:hAnsi="Arial" w:cs="Arial"/>
                <w:b/>
                <w:bCs/>
                <w:spacing w:val="-14"/>
                <w:lang w:eastAsia="en-GB"/>
              </w:rPr>
              <w:t xml:space="preserve"> </w:t>
            </w:r>
            <w:r w:rsidRPr="00D20C7A">
              <w:rPr>
                <w:rFonts w:ascii="Arial" w:hAnsi="Arial" w:cs="Arial"/>
                <w:b/>
                <w:bCs/>
                <w:spacing w:val="-1"/>
                <w:lang w:eastAsia="en-GB"/>
              </w:rPr>
              <w:t>Capacity</w:t>
            </w:r>
            <w:r w:rsidRPr="00D20C7A">
              <w:rPr>
                <w:rFonts w:ascii="Arial" w:hAnsi="Arial" w:cs="Arial"/>
                <w:b/>
                <w:bCs/>
                <w:spacing w:val="-20"/>
                <w:lang w:eastAsia="en-GB"/>
              </w:rPr>
              <w:t xml:space="preserve"> </w:t>
            </w:r>
            <w:r w:rsidRPr="00D20C7A">
              <w:rPr>
                <w:rFonts w:ascii="Arial" w:hAnsi="Arial" w:cs="Arial"/>
                <w:b/>
                <w:bCs/>
                <w:spacing w:val="-1"/>
                <w:lang w:eastAsia="en-GB"/>
              </w:rPr>
              <w:t>(see</w:t>
            </w:r>
          </w:p>
          <w:p w14:paraId="47509C4F" w14:textId="77777777" w:rsidR="00D20C7A" w:rsidRPr="00D20C7A" w:rsidRDefault="00D20C7A" w:rsidP="00D20C7A">
            <w:pPr>
              <w:widowControl w:val="0"/>
              <w:kinsoku w:val="0"/>
              <w:overflowPunct w:val="0"/>
              <w:autoSpaceDE w:val="0"/>
              <w:autoSpaceDN w:val="0"/>
              <w:adjustRightInd w:val="0"/>
              <w:spacing w:before="41"/>
              <w:ind w:left="2041"/>
              <w:rPr>
                <w:sz w:val="24"/>
                <w:szCs w:val="24"/>
                <w:lang w:eastAsia="en-GB"/>
              </w:rPr>
            </w:pPr>
            <w:r w:rsidRPr="00D20C7A">
              <w:rPr>
                <w:rFonts w:ascii="Arial" w:hAnsi="Arial" w:cs="Arial"/>
                <w:b/>
                <w:bCs/>
                <w:spacing w:val="-1"/>
                <w:lang w:eastAsia="en-GB"/>
              </w:rPr>
              <w:t>note</w:t>
            </w:r>
            <w:r w:rsidRPr="00D20C7A">
              <w:rPr>
                <w:rFonts w:ascii="Arial" w:hAnsi="Arial" w:cs="Arial"/>
                <w:b/>
                <w:bCs/>
                <w:spacing w:val="-12"/>
                <w:lang w:eastAsia="en-GB"/>
              </w:rPr>
              <w:t xml:space="preserve"> </w:t>
            </w:r>
            <w:r w:rsidRPr="00D20C7A">
              <w:rPr>
                <w:rFonts w:ascii="Arial" w:hAnsi="Arial" w:cs="Arial"/>
                <w:b/>
                <w:bCs/>
                <w:spacing w:val="-1"/>
                <w:lang w:eastAsia="en-GB"/>
              </w:rPr>
              <w:t>below)</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96839" w14:textId="77777777" w:rsidR="00D20C7A" w:rsidRPr="00D20C7A" w:rsidRDefault="00D20C7A" w:rsidP="00D20C7A">
            <w:pPr>
              <w:widowControl w:val="0"/>
              <w:kinsoku w:val="0"/>
              <w:overflowPunct w:val="0"/>
              <w:autoSpaceDE w:val="0"/>
              <w:autoSpaceDN w:val="0"/>
              <w:adjustRightInd w:val="0"/>
              <w:spacing w:before="8"/>
              <w:ind w:left="387"/>
              <w:rPr>
                <w:sz w:val="24"/>
                <w:szCs w:val="24"/>
                <w:lang w:eastAsia="en-GB"/>
              </w:rPr>
            </w:pPr>
            <w:r w:rsidRPr="00D20C7A">
              <w:rPr>
                <w:rFonts w:ascii="Arial" w:hAnsi="Arial" w:cs="Arial"/>
                <w:b/>
                <w:bCs/>
                <w:spacing w:val="-1"/>
                <w:lang w:eastAsia="en-GB"/>
              </w:rPr>
              <w:t>[   ] MW</w:t>
            </w:r>
          </w:p>
        </w:tc>
        <w:tc>
          <w:tcPr>
            <w:tcW w:w="450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7057A2" w14:textId="77777777" w:rsidR="00D20C7A" w:rsidRPr="00D20C7A" w:rsidRDefault="00D20C7A" w:rsidP="00D20C7A">
            <w:pPr>
              <w:widowControl w:val="0"/>
              <w:kinsoku w:val="0"/>
              <w:overflowPunct w:val="0"/>
              <w:autoSpaceDE w:val="0"/>
              <w:autoSpaceDN w:val="0"/>
              <w:adjustRightInd w:val="0"/>
              <w:spacing w:line="275" w:lineRule="auto"/>
              <w:ind w:left="102" w:right="967"/>
              <w:rPr>
                <w:sz w:val="24"/>
                <w:szCs w:val="24"/>
                <w:lang w:eastAsia="en-GB"/>
              </w:rPr>
            </w:pPr>
            <w:r w:rsidRPr="00D20C7A">
              <w:rPr>
                <w:rFonts w:ascii="Arial" w:hAnsi="Arial" w:cs="Arial"/>
                <w:b/>
                <w:bCs/>
                <w:spacing w:val="-1"/>
                <w:lang w:eastAsia="en-GB"/>
              </w:rPr>
              <w:t>GSP’s:</w:t>
            </w:r>
            <w:r w:rsidRPr="00D20C7A">
              <w:rPr>
                <w:rFonts w:ascii="Arial" w:hAnsi="Arial" w:cs="Arial"/>
                <w:b/>
                <w:bCs/>
                <w:spacing w:val="-14"/>
                <w:lang w:eastAsia="en-GB"/>
              </w:rPr>
              <w:t xml:space="preserve"> </w:t>
            </w:r>
            <w:r w:rsidRPr="00D20C7A">
              <w:rPr>
                <w:rFonts w:ascii="Arial" w:hAnsi="Arial" w:cs="Arial"/>
                <w:b/>
                <w:bCs/>
                <w:spacing w:val="-1"/>
                <w:lang w:eastAsia="en-GB"/>
              </w:rPr>
              <w:t>[   ]</w:t>
            </w:r>
          </w:p>
        </w:tc>
      </w:tr>
      <w:tr w:rsidR="00D20C7A" w:rsidRPr="00D20C7A" w14:paraId="1541EFFD" w14:textId="77777777" w:rsidTr="1BF2DD21">
        <w:trPr>
          <w:trHeight w:hRule="exact" w:val="1357"/>
        </w:trPr>
        <w:tc>
          <w:tcPr>
            <w:tcW w:w="93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6C79AB" w14:textId="46AE7653" w:rsidR="00D20C7A" w:rsidRPr="00D20C7A" w:rsidRDefault="00D20C7A" w:rsidP="00D20C7A">
            <w:pPr>
              <w:widowControl w:val="0"/>
              <w:kinsoku w:val="0"/>
              <w:overflowPunct w:val="0"/>
              <w:autoSpaceDE w:val="0"/>
              <w:autoSpaceDN w:val="0"/>
              <w:adjustRightInd w:val="0"/>
              <w:spacing w:line="276" w:lineRule="auto"/>
              <w:ind w:left="104" w:right="702"/>
              <w:rPr>
                <w:rFonts w:ascii="Arial" w:hAnsi="Arial" w:cs="Arial"/>
                <w:spacing w:val="-3"/>
                <w:lang w:eastAsia="en-GB"/>
              </w:rPr>
            </w:pPr>
            <w:del w:id="57" w:author="Angela Quinn (NESO)" w:date="2024-10-28T01:13:00Z">
              <w:r w:rsidRPr="1BF2DD21" w:rsidDel="00D20C7A">
                <w:rPr>
                  <w:rFonts w:ascii="Arial" w:hAnsi="Arial" w:cs="Arial"/>
                  <w:lang w:eastAsia="en-GB"/>
                </w:rPr>
                <w:delText xml:space="preserve">Capacity up to the limit above can be transferred between this GSP and the GSP’s listed above. </w:delText>
              </w:r>
            </w:del>
            <w:del w:id="58" w:author="Angela Quinn (NESO)" w:date="2024-10-18T12:54:00Z">
              <w:r w:rsidRPr="1BF2DD21" w:rsidDel="00D20C7A">
                <w:rPr>
                  <w:rFonts w:ascii="Arial" w:hAnsi="Arial" w:cs="Arial"/>
                  <w:lang w:eastAsia="en-GB"/>
                </w:rPr>
                <w:delText>The</w:delText>
              </w:r>
            </w:del>
            <w:del w:id="59" w:author="Angela Quinn (NESO)" w:date="2024-10-28T01:13:00Z">
              <w:r w:rsidRPr="1BF2DD21" w:rsidDel="00D20C7A">
                <w:rPr>
                  <w:rFonts w:ascii="Arial" w:hAnsi="Arial" w:cs="Arial"/>
                  <w:lang w:eastAsia="en-GB"/>
                </w:rPr>
                <w:delText xml:space="preserve"> M</w:delText>
              </w:r>
            </w:del>
            <w:del w:id="60" w:author="Angela Quinn (NESO)" w:date="2024-10-18T12:54:00Z">
              <w:r w:rsidRPr="1BF2DD21" w:rsidDel="00D20C7A">
                <w:rPr>
                  <w:rFonts w:ascii="Arial" w:hAnsi="Arial" w:cs="Arial"/>
                  <w:lang w:eastAsia="en-GB"/>
                </w:rPr>
                <w:delText>ateriality</w:delText>
              </w:r>
            </w:del>
            <w:del w:id="61" w:author="Angela Quinn (NESO)" w:date="2024-10-28T01:13:00Z">
              <w:r w:rsidRPr="1BF2DD21" w:rsidDel="00D20C7A">
                <w:rPr>
                  <w:rFonts w:ascii="Arial" w:hAnsi="Arial" w:cs="Arial"/>
                  <w:lang w:eastAsia="en-GB"/>
                </w:rPr>
                <w:delText xml:space="preserve"> T</w:delText>
              </w:r>
            </w:del>
            <w:del w:id="62" w:author="Angela Quinn (NESO)" w:date="2024-10-18T12:54:00Z">
              <w:r w:rsidRPr="1BF2DD21" w:rsidDel="00D20C7A">
                <w:rPr>
                  <w:rFonts w:ascii="Arial" w:hAnsi="Arial" w:cs="Arial"/>
                  <w:lang w:eastAsia="en-GB"/>
                </w:rPr>
                <w:delText>rigger</w:delText>
              </w:r>
            </w:del>
            <w:del w:id="63" w:author="Angela Quinn (NESO)" w:date="2024-10-28T01:13:00Z">
              <w:r w:rsidRPr="1BF2DD21" w:rsidDel="00D20C7A">
                <w:rPr>
                  <w:rFonts w:ascii="Arial" w:hAnsi="Arial" w:cs="Arial"/>
                  <w:lang w:eastAsia="en-GB"/>
                </w:rPr>
                <w:delText xml:space="preserve"> </w:delText>
              </w:r>
            </w:del>
            <w:del w:id="64" w:author="Angela Quinn (NESO)" w:date="2024-10-18T12:54:00Z">
              <w:r w:rsidRPr="1BF2DD21" w:rsidDel="00D20C7A">
                <w:rPr>
                  <w:rFonts w:ascii="Arial" w:hAnsi="Arial" w:cs="Arial"/>
                  <w:lang w:eastAsia="en-GB"/>
                </w:rPr>
                <w:delText>of</w:delText>
              </w:r>
            </w:del>
            <w:del w:id="65" w:author="Angela Quinn (NESO)" w:date="2024-10-28T01:13:00Z">
              <w:r w:rsidRPr="1BF2DD21" w:rsidDel="00D20C7A">
                <w:rPr>
                  <w:rFonts w:ascii="Arial" w:hAnsi="Arial" w:cs="Arial"/>
                  <w:lang w:eastAsia="en-GB"/>
                </w:rPr>
                <w:delText xml:space="preserve"> </w:delText>
              </w:r>
            </w:del>
            <w:del w:id="66" w:author="Angela Quinn (NESO)" w:date="2024-10-18T12:54:00Z">
              <w:r w:rsidRPr="1BF2DD21" w:rsidDel="00D20C7A">
                <w:rPr>
                  <w:rFonts w:ascii="Arial" w:hAnsi="Arial" w:cs="Arial"/>
                  <w:lang w:eastAsia="en-GB"/>
                </w:rPr>
                <w:delText>the</w:delText>
              </w:r>
            </w:del>
            <w:del w:id="67" w:author="Angela Quinn (NESO)" w:date="2024-10-28T01:13:00Z">
              <w:r w:rsidRPr="1BF2DD21" w:rsidDel="00D20C7A">
                <w:rPr>
                  <w:rFonts w:ascii="Arial" w:hAnsi="Arial" w:cs="Arial"/>
                  <w:lang w:eastAsia="en-GB"/>
                </w:rPr>
                <w:delText xml:space="preserve"> </w:delText>
              </w:r>
            </w:del>
            <w:del w:id="68" w:author="Angela Quinn (NESO)" w:date="2024-10-18T12:54:00Z">
              <w:r w:rsidRPr="1BF2DD21" w:rsidDel="00D20C7A">
                <w:rPr>
                  <w:rFonts w:ascii="Arial" w:hAnsi="Arial" w:cs="Arial"/>
                  <w:lang w:eastAsia="en-GB"/>
                </w:rPr>
                <w:delText>donor</w:delText>
              </w:r>
            </w:del>
            <w:del w:id="69" w:author="Angela Quinn (NESO)" w:date="2024-10-28T01:13:00Z">
              <w:r w:rsidRPr="1BF2DD21" w:rsidDel="00D20C7A">
                <w:rPr>
                  <w:rFonts w:ascii="Arial" w:hAnsi="Arial" w:cs="Arial"/>
                  <w:lang w:eastAsia="en-GB"/>
                </w:rPr>
                <w:delText xml:space="preserve"> </w:delText>
              </w:r>
            </w:del>
            <w:del w:id="70" w:author="Angela Quinn (NESO)" w:date="2024-10-18T12:54:00Z">
              <w:r w:rsidRPr="1BF2DD21" w:rsidDel="00D20C7A">
                <w:rPr>
                  <w:rFonts w:ascii="Arial" w:hAnsi="Arial" w:cs="Arial"/>
                  <w:lang w:eastAsia="en-GB"/>
                </w:rPr>
                <w:delText>GSP should</w:delText>
              </w:r>
            </w:del>
            <w:del w:id="71" w:author="Angela Quinn (NESO)" w:date="2024-10-28T01:13:00Z">
              <w:r w:rsidRPr="1BF2DD21" w:rsidDel="00D20C7A">
                <w:rPr>
                  <w:rFonts w:ascii="Arial" w:hAnsi="Arial" w:cs="Arial"/>
                  <w:lang w:eastAsia="en-GB"/>
                </w:rPr>
                <w:delText xml:space="preserve"> </w:delText>
              </w:r>
            </w:del>
            <w:del w:id="72" w:author="Angela Quinn (NESO)" w:date="2024-10-18T12:54:00Z">
              <w:r w:rsidRPr="1BF2DD21" w:rsidDel="00D20C7A">
                <w:rPr>
                  <w:rFonts w:ascii="Arial" w:hAnsi="Arial" w:cs="Arial"/>
                  <w:lang w:eastAsia="en-GB"/>
                </w:rPr>
                <w:delText>be</w:delText>
              </w:r>
            </w:del>
            <w:del w:id="73" w:author="Angela Quinn (NESO)" w:date="2024-10-28T01:13:00Z">
              <w:r w:rsidRPr="1BF2DD21" w:rsidDel="00D20C7A">
                <w:rPr>
                  <w:rFonts w:ascii="Arial" w:hAnsi="Arial" w:cs="Arial"/>
                  <w:lang w:eastAsia="en-GB"/>
                </w:rPr>
                <w:delText xml:space="preserve"> </w:delText>
              </w:r>
            </w:del>
            <w:del w:id="74" w:author="Angela Quinn (NESO)" w:date="2024-10-18T12:54:00Z">
              <w:r w:rsidRPr="1BF2DD21" w:rsidDel="00D20C7A">
                <w:rPr>
                  <w:rFonts w:ascii="Arial" w:hAnsi="Arial" w:cs="Arial"/>
                  <w:lang w:eastAsia="en-GB"/>
                </w:rPr>
                <w:delText>lowered</w:delText>
              </w:r>
            </w:del>
            <w:del w:id="75" w:author="Angela Quinn (NESO)" w:date="2024-10-28T01:13:00Z">
              <w:r w:rsidRPr="1BF2DD21" w:rsidDel="00D20C7A">
                <w:rPr>
                  <w:rFonts w:ascii="Arial" w:hAnsi="Arial" w:cs="Arial"/>
                  <w:lang w:eastAsia="en-GB"/>
                </w:rPr>
                <w:delText xml:space="preserve"> </w:delText>
              </w:r>
            </w:del>
            <w:del w:id="76" w:author="Angela Quinn (NESO)" w:date="2024-10-18T12:54:00Z">
              <w:r w:rsidRPr="1BF2DD21" w:rsidDel="00D20C7A">
                <w:rPr>
                  <w:rFonts w:ascii="Arial" w:hAnsi="Arial" w:cs="Arial"/>
                  <w:lang w:eastAsia="en-GB"/>
                </w:rPr>
                <w:delText>and</w:delText>
              </w:r>
            </w:del>
            <w:del w:id="77" w:author="Angela Quinn (NESO)" w:date="2024-10-28T01:13:00Z">
              <w:r w:rsidRPr="1BF2DD21" w:rsidDel="00D20C7A">
                <w:rPr>
                  <w:rFonts w:ascii="Arial" w:hAnsi="Arial" w:cs="Arial"/>
                  <w:lang w:eastAsia="en-GB"/>
                </w:rPr>
                <w:delText xml:space="preserve"> </w:delText>
              </w:r>
            </w:del>
            <w:del w:id="78" w:author="Angela Quinn (NESO)" w:date="2024-10-18T12:54:00Z">
              <w:r w:rsidRPr="1BF2DD21" w:rsidDel="00D20C7A">
                <w:rPr>
                  <w:rFonts w:ascii="Arial" w:hAnsi="Arial" w:cs="Arial"/>
                  <w:lang w:eastAsia="en-GB"/>
                </w:rPr>
                <w:delText>the</w:delText>
              </w:r>
            </w:del>
            <w:del w:id="79" w:author="Angela Quinn (NESO)" w:date="2024-10-28T01:13:00Z">
              <w:r w:rsidRPr="1BF2DD21" w:rsidDel="00D20C7A">
                <w:rPr>
                  <w:rFonts w:ascii="Arial" w:hAnsi="Arial" w:cs="Arial"/>
                  <w:lang w:eastAsia="en-GB"/>
                </w:rPr>
                <w:delText xml:space="preserve"> </w:delText>
              </w:r>
            </w:del>
            <w:del w:id="80" w:author="Angela Quinn (NESO)" w:date="2024-10-18T12:54:00Z">
              <w:r w:rsidRPr="1BF2DD21" w:rsidDel="00D20C7A">
                <w:rPr>
                  <w:rFonts w:ascii="Arial" w:hAnsi="Arial" w:cs="Arial"/>
                  <w:lang w:eastAsia="en-GB"/>
                </w:rPr>
                <w:delText>recipient</w:delText>
              </w:r>
            </w:del>
            <w:del w:id="81" w:author="Angela Quinn (NESO)" w:date="2024-10-28T01:13:00Z">
              <w:r w:rsidRPr="1BF2DD21" w:rsidDel="00D20C7A">
                <w:rPr>
                  <w:rFonts w:ascii="Arial" w:hAnsi="Arial" w:cs="Arial"/>
                  <w:lang w:eastAsia="en-GB"/>
                </w:rPr>
                <w:delText xml:space="preserve"> </w:delText>
              </w:r>
            </w:del>
            <w:del w:id="82" w:author="Angela Quinn (NESO)" w:date="2024-10-18T12:54:00Z">
              <w:r w:rsidRPr="1BF2DD21" w:rsidDel="00D20C7A">
                <w:rPr>
                  <w:rFonts w:ascii="Arial" w:hAnsi="Arial" w:cs="Arial"/>
                  <w:lang w:eastAsia="en-GB"/>
                </w:rPr>
                <w:delText>raised</w:delText>
              </w:r>
            </w:del>
            <w:del w:id="83" w:author="Angela Quinn (NESO)" w:date="2024-10-28T01:13:00Z">
              <w:r w:rsidRPr="1BF2DD21" w:rsidDel="00D20C7A">
                <w:rPr>
                  <w:rFonts w:ascii="Arial" w:hAnsi="Arial" w:cs="Arial"/>
                  <w:lang w:eastAsia="en-GB"/>
                </w:rPr>
                <w:delText xml:space="preserve"> </w:delText>
              </w:r>
            </w:del>
            <w:del w:id="84" w:author="Angela Quinn (NESO)" w:date="2024-10-18T12:54:00Z">
              <w:r w:rsidRPr="1BF2DD21" w:rsidDel="00D20C7A">
                <w:rPr>
                  <w:rFonts w:ascii="Arial" w:hAnsi="Arial" w:cs="Arial"/>
                  <w:lang w:eastAsia="en-GB"/>
                </w:rPr>
                <w:delText>by</w:delText>
              </w:r>
            </w:del>
            <w:del w:id="85" w:author="Angela Quinn (NESO)" w:date="2024-10-28T01:13:00Z">
              <w:r w:rsidRPr="1BF2DD21" w:rsidDel="00D20C7A">
                <w:rPr>
                  <w:rFonts w:ascii="Arial" w:hAnsi="Arial" w:cs="Arial"/>
                  <w:lang w:eastAsia="en-GB"/>
                </w:rPr>
                <w:delText xml:space="preserve"> </w:delText>
              </w:r>
            </w:del>
            <w:del w:id="86" w:author="Angela Quinn (NESO)" w:date="2024-10-18T12:54:00Z">
              <w:r w:rsidRPr="1BF2DD21" w:rsidDel="00D20C7A">
                <w:rPr>
                  <w:rFonts w:ascii="Arial" w:hAnsi="Arial" w:cs="Arial"/>
                  <w:lang w:eastAsia="en-GB"/>
                </w:rPr>
                <w:delText>the</w:delText>
              </w:r>
            </w:del>
            <w:del w:id="87" w:author="Angela Quinn (NESO)" w:date="2024-10-28T01:13:00Z">
              <w:r w:rsidRPr="1BF2DD21" w:rsidDel="00D20C7A">
                <w:rPr>
                  <w:rFonts w:ascii="Arial" w:hAnsi="Arial" w:cs="Arial"/>
                  <w:lang w:eastAsia="en-GB"/>
                </w:rPr>
                <w:delText xml:space="preserve"> </w:delText>
              </w:r>
            </w:del>
            <w:del w:id="88" w:author="Angela Quinn (NESO)" w:date="2024-10-18T12:54:00Z">
              <w:r w:rsidRPr="1BF2DD21" w:rsidDel="00D20C7A">
                <w:rPr>
                  <w:rFonts w:ascii="Arial" w:hAnsi="Arial" w:cs="Arial"/>
                  <w:lang w:eastAsia="en-GB"/>
                </w:rPr>
                <w:delText>same</w:delText>
              </w:r>
            </w:del>
            <w:del w:id="89" w:author="Angela Quinn (NESO)" w:date="2024-10-28T01:13:00Z">
              <w:r w:rsidRPr="1BF2DD21" w:rsidDel="00D20C7A">
                <w:rPr>
                  <w:rFonts w:ascii="Arial" w:hAnsi="Arial" w:cs="Arial"/>
                  <w:lang w:eastAsia="en-GB"/>
                </w:rPr>
                <w:delText xml:space="preserve"> </w:delText>
              </w:r>
            </w:del>
            <w:del w:id="90" w:author="Angela Quinn (NESO)" w:date="2024-10-18T12:54:00Z">
              <w:r w:rsidRPr="1BF2DD21" w:rsidDel="00D20C7A">
                <w:rPr>
                  <w:rFonts w:ascii="Arial" w:hAnsi="Arial" w:cs="Arial"/>
                  <w:lang w:eastAsia="en-GB"/>
                </w:rPr>
                <w:delText>amount</w:delText>
              </w:r>
            </w:del>
            <w:del w:id="91" w:author="Angela Quinn (NESO)" w:date="2024-10-28T01:13:00Z">
              <w:r w:rsidRPr="1BF2DD21" w:rsidDel="00D20C7A">
                <w:rPr>
                  <w:rFonts w:ascii="Arial" w:hAnsi="Arial" w:cs="Arial"/>
                  <w:lang w:eastAsia="en-GB"/>
                </w:rPr>
                <w:delText xml:space="preserve"> </w:delText>
              </w:r>
            </w:del>
            <w:del w:id="92" w:author="Angela Quinn (NESO)" w:date="2024-10-18T12:54:00Z">
              <w:r w:rsidRPr="1BF2DD21" w:rsidDel="00D20C7A">
                <w:rPr>
                  <w:rFonts w:ascii="Arial" w:hAnsi="Arial" w:cs="Arial"/>
                  <w:lang w:eastAsia="en-GB"/>
                </w:rPr>
                <w:delText>with</w:delText>
              </w:r>
            </w:del>
            <w:del w:id="93" w:author="Angela Quinn (NESO)" w:date="2024-10-28T01:13:00Z">
              <w:r w:rsidRPr="1BF2DD21" w:rsidDel="00D20C7A">
                <w:rPr>
                  <w:rFonts w:ascii="Arial" w:hAnsi="Arial" w:cs="Arial"/>
                  <w:lang w:eastAsia="en-GB"/>
                </w:rPr>
                <w:delText xml:space="preserve"> </w:delText>
              </w:r>
            </w:del>
            <w:del w:id="94" w:author="Angela Quinn (NESO)" w:date="2024-10-18T12:54:00Z">
              <w:r w:rsidRPr="1BF2DD21" w:rsidDel="00D20C7A">
                <w:rPr>
                  <w:rFonts w:ascii="Arial" w:hAnsi="Arial" w:cs="Arial"/>
                  <w:lang w:eastAsia="en-GB"/>
                </w:rPr>
                <w:delText>both</w:delText>
              </w:r>
            </w:del>
            <w:del w:id="95" w:author="Angela Quinn (NESO)" w:date="2024-10-28T01:13:00Z">
              <w:r w:rsidRPr="1BF2DD21" w:rsidDel="00D20C7A">
                <w:rPr>
                  <w:rFonts w:ascii="Arial" w:hAnsi="Arial" w:cs="Arial"/>
                  <w:lang w:eastAsia="en-GB"/>
                </w:rPr>
                <w:delText xml:space="preserve"> </w:delText>
              </w:r>
            </w:del>
            <w:del w:id="96" w:author="Angela Quinn (NESO)" w:date="2024-10-18T12:54:00Z">
              <w:r w:rsidRPr="1BF2DD21" w:rsidDel="00D20C7A">
                <w:rPr>
                  <w:rFonts w:ascii="Arial" w:hAnsi="Arial" w:cs="Arial"/>
                  <w:lang w:eastAsia="en-GB"/>
                </w:rPr>
                <w:delText>GSP</w:delText>
              </w:r>
            </w:del>
            <w:del w:id="97" w:author="Angela Quinn (NESO)" w:date="2024-10-28T01:13:00Z">
              <w:r w:rsidRPr="1BF2DD21" w:rsidDel="00D20C7A">
                <w:rPr>
                  <w:rFonts w:ascii="Arial" w:hAnsi="Arial" w:cs="Arial"/>
                  <w:lang w:eastAsia="en-GB"/>
                </w:rPr>
                <w:delText xml:space="preserve"> </w:delText>
              </w:r>
            </w:del>
            <w:del w:id="98" w:author="Angela Quinn (NESO)" w:date="2024-10-18T12:54:00Z">
              <w:r w:rsidRPr="1BF2DD21" w:rsidDel="00D20C7A">
                <w:rPr>
                  <w:rFonts w:ascii="Arial" w:hAnsi="Arial" w:cs="Arial"/>
                  <w:lang w:eastAsia="en-GB"/>
                </w:rPr>
                <w:delText>Appendix</w:delText>
              </w:r>
            </w:del>
            <w:del w:id="99" w:author="Angela Quinn (NESO)" w:date="2024-10-28T01:13:00Z">
              <w:r w:rsidRPr="1BF2DD21" w:rsidDel="00D20C7A">
                <w:rPr>
                  <w:rFonts w:ascii="Arial" w:hAnsi="Arial" w:cs="Arial"/>
                  <w:lang w:eastAsia="en-GB"/>
                </w:rPr>
                <w:delText xml:space="preserve"> </w:delText>
              </w:r>
            </w:del>
            <w:del w:id="100" w:author="Angela Quinn (NESO)" w:date="2024-10-18T12:54:00Z">
              <w:r w:rsidRPr="1BF2DD21" w:rsidDel="00D20C7A">
                <w:rPr>
                  <w:rFonts w:ascii="Arial" w:hAnsi="Arial" w:cs="Arial"/>
                  <w:lang w:eastAsia="en-GB"/>
                </w:rPr>
                <w:delText>G</w:delText>
              </w:r>
            </w:del>
            <w:del w:id="101" w:author="Angela Quinn (NESO)" w:date="2024-10-28T01:13:00Z">
              <w:r w:rsidRPr="1BF2DD21" w:rsidDel="00D20C7A">
                <w:rPr>
                  <w:rFonts w:ascii="Arial" w:hAnsi="Arial" w:cs="Arial"/>
                  <w:lang w:eastAsia="en-GB"/>
                </w:rPr>
                <w:delText xml:space="preserve"> </w:delText>
              </w:r>
            </w:del>
            <w:del w:id="102" w:author="Angela Quinn (NESO)" w:date="2024-10-18T12:54:00Z">
              <w:r w:rsidRPr="1BF2DD21" w:rsidDel="00D20C7A">
                <w:rPr>
                  <w:rFonts w:ascii="Arial" w:hAnsi="Arial" w:cs="Arial"/>
                  <w:lang w:eastAsia="en-GB"/>
                </w:rPr>
                <w:delText>updates</w:delText>
              </w:r>
            </w:del>
            <w:del w:id="103" w:author="Angela Quinn (NESO)" w:date="2024-10-28T01:13:00Z">
              <w:r w:rsidRPr="1BF2DD21" w:rsidDel="00D20C7A">
                <w:rPr>
                  <w:rFonts w:ascii="Arial" w:hAnsi="Arial" w:cs="Arial"/>
                  <w:lang w:eastAsia="en-GB"/>
                </w:rPr>
                <w:delText xml:space="preserve"> </w:delText>
              </w:r>
            </w:del>
            <w:del w:id="104" w:author="Angela Quinn (NESO)" w:date="2024-10-18T12:54:00Z">
              <w:r w:rsidRPr="1BF2DD21" w:rsidDel="00D20C7A">
                <w:rPr>
                  <w:rFonts w:ascii="Arial" w:hAnsi="Arial" w:cs="Arial"/>
                  <w:lang w:eastAsia="en-GB"/>
                </w:rPr>
                <w:delText>submitted</w:delText>
              </w:r>
            </w:del>
            <w:del w:id="105" w:author="Angela Quinn (NESO)" w:date="2024-10-28T01:13:00Z">
              <w:r w:rsidRPr="1BF2DD21" w:rsidDel="00D20C7A">
                <w:rPr>
                  <w:rFonts w:ascii="Arial" w:hAnsi="Arial" w:cs="Arial"/>
                  <w:lang w:eastAsia="en-GB"/>
                </w:rPr>
                <w:delText xml:space="preserve"> </w:delText>
              </w:r>
            </w:del>
            <w:del w:id="106" w:author="Angela Quinn (NESO)" w:date="2024-10-18T12:54:00Z">
              <w:r w:rsidRPr="1BF2DD21" w:rsidDel="00D20C7A">
                <w:rPr>
                  <w:rFonts w:ascii="Arial" w:hAnsi="Arial" w:cs="Arial"/>
                  <w:lang w:eastAsia="en-GB"/>
                </w:rPr>
                <w:delText>together.</w:delText>
              </w:r>
            </w:del>
            <w:del w:id="107" w:author="Angela Quinn (NESO)" w:date="2024-10-28T01:13:00Z">
              <w:r w:rsidRPr="1BF2DD21" w:rsidDel="00D20C7A">
                <w:rPr>
                  <w:rFonts w:ascii="Arial" w:hAnsi="Arial" w:cs="Arial"/>
                  <w:lang w:eastAsia="en-GB"/>
                </w:rPr>
                <w:delText xml:space="preserve"> </w:delText>
              </w:r>
            </w:del>
            <w:del w:id="108" w:author="Angela Quinn (NESO)" w:date="2024-10-18T12:54:00Z">
              <w:r w:rsidRPr="1BF2DD21" w:rsidDel="00D20C7A">
                <w:rPr>
                  <w:rFonts w:ascii="Arial" w:hAnsi="Arial" w:cs="Arial"/>
                  <w:lang w:eastAsia="en-GB"/>
                </w:rPr>
                <w:delText>The</w:delText>
              </w:r>
            </w:del>
            <w:del w:id="109" w:author="Angela Quinn (NESO)" w:date="2024-10-28T01:13:00Z">
              <w:r w:rsidRPr="1BF2DD21" w:rsidDel="00D20C7A">
                <w:rPr>
                  <w:rFonts w:ascii="Arial" w:hAnsi="Arial" w:cs="Arial"/>
                  <w:lang w:eastAsia="en-GB"/>
                </w:rPr>
                <w:delText xml:space="preserve"> </w:delText>
              </w:r>
            </w:del>
            <w:del w:id="110" w:author="Angela Quinn (NESO)" w:date="2024-10-18T12:54:00Z">
              <w:r w:rsidRPr="1BF2DD21" w:rsidDel="00D20C7A">
                <w:rPr>
                  <w:rFonts w:ascii="Arial" w:hAnsi="Arial" w:cs="Arial"/>
                  <w:lang w:eastAsia="en-GB"/>
                </w:rPr>
                <w:delText>Materiality</w:delText>
              </w:r>
            </w:del>
            <w:del w:id="111" w:author="Angela Quinn (NESO)" w:date="2024-10-28T01:13:00Z">
              <w:r w:rsidRPr="1BF2DD21" w:rsidDel="00D20C7A">
                <w:rPr>
                  <w:rFonts w:ascii="Arial" w:hAnsi="Arial" w:cs="Arial"/>
                  <w:lang w:eastAsia="en-GB"/>
                </w:rPr>
                <w:delText xml:space="preserve"> </w:delText>
              </w:r>
            </w:del>
            <w:del w:id="112" w:author="Angela Quinn (NESO)" w:date="2024-10-18T12:54:00Z">
              <w:r w:rsidRPr="1BF2DD21" w:rsidDel="00D20C7A">
                <w:rPr>
                  <w:rFonts w:ascii="Arial" w:hAnsi="Arial" w:cs="Arial"/>
                  <w:lang w:eastAsia="en-GB"/>
                </w:rPr>
                <w:delText>Trigger</w:delText>
              </w:r>
            </w:del>
            <w:del w:id="113" w:author="Angela Quinn (NESO)" w:date="2024-10-28T01:13:00Z">
              <w:r w:rsidRPr="1BF2DD21" w:rsidDel="00D20C7A">
                <w:rPr>
                  <w:rFonts w:ascii="Arial" w:hAnsi="Arial" w:cs="Arial"/>
                  <w:lang w:eastAsia="en-GB"/>
                </w:rPr>
                <w:delText xml:space="preserve"> </w:delText>
              </w:r>
            </w:del>
            <w:del w:id="114" w:author="Angela Quinn (NESO)" w:date="2024-10-18T12:54:00Z">
              <w:r w:rsidRPr="1BF2DD21" w:rsidDel="00D20C7A">
                <w:rPr>
                  <w:rFonts w:ascii="Arial" w:hAnsi="Arial" w:cs="Arial"/>
                  <w:lang w:eastAsia="en-GB"/>
                </w:rPr>
                <w:delText>should</w:delText>
              </w:r>
            </w:del>
            <w:del w:id="115" w:author="Angela Quinn (NESO)" w:date="2024-10-28T01:13:00Z">
              <w:r w:rsidRPr="1BF2DD21" w:rsidDel="00D20C7A">
                <w:rPr>
                  <w:rFonts w:ascii="Arial" w:hAnsi="Arial" w:cs="Arial"/>
                  <w:lang w:eastAsia="en-GB"/>
                </w:rPr>
                <w:delText xml:space="preserve"> </w:delText>
              </w:r>
            </w:del>
            <w:del w:id="116" w:author="Angela Quinn (NESO)" w:date="2024-10-18T12:54:00Z">
              <w:r w:rsidRPr="1BF2DD21" w:rsidDel="00D20C7A">
                <w:rPr>
                  <w:rFonts w:ascii="Arial" w:hAnsi="Arial" w:cs="Arial"/>
                  <w:lang w:eastAsia="en-GB"/>
                </w:rPr>
                <w:delText>not</w:delText>
              </w:r>
            </w:del>
            <w:del w:id="117" w:author="Angela Quinn (NESO)" w:date="2024-10-28T01:13:00Z">
              <w:r w:rsidRPr="1BF2DD21" w:rsidDel="00D20C7A">
                <w:rPr>
                  <w:rFonts w:ascii="Arial" w:hAnsi="Arial" w:cs="Arial"/>
                  <w:lang w:eastAsia="en-GB"/>
                </w:rPr>
                <w:delText xml:space="preserve"> </w:delText>
              </w:r>
            </w:del>
            <w:del w:id="118" w:author="Angela Quinn (NESO)" w:date="2024-10-18T12:54:00Z">
              <w:r w:rsidRPr="1BF2DD21" w:rsidDel="00D20C7A">
                <w:rPr>
                  <w:rFonts w:ascii="Arial" w:hAnsi="Arial" w:cs="Arial"/>
                  <w:lang w:eastAsia="en-GB"/>
                </w:rPr>
                <w:delText>be</w:delText>
              </w:r>
            </w:del>
            <w:del w:id="119" w:author="Angela Quinn (NESO)" w:date="2024-10-28T01:13:00Z">
              <w:r w:rsidRPr="1BF2DD21" w:rsidDel="00D20C7A">
                <w:rPr>
                  <w:rFonts w:ascii="Arial" w:hAnsi="Arial" w:cs="Arial"/>
                  <w:lang w:eastAsia="en-GB"/>
                </w:rPr>
                <w:delText xml:space="preserve"> </w:delText>
              </w:r>
            </w:del>
            <w:del w:id="120" w:author="Angela Quinn (NESO)" w:date="2024-10-18T12:54:00Z">
              <w:r w:rsidRPr="1BF2DD21" w:rsidDel="00D20C7A">
                <w:rPr>
                  <w:rFonts w:ascii="Arial" w:hAnsi="Arial" w:cs="Arial"/>
                  <w:lang w:eastAsia="en-GB"/>
                </w:rPr>
                <w:delText>lowered</w:delText>
              </w:r>
            </w:del>
            <w:del w:id="121" w:author="Angela Quinn (NESO)" w:date="2024-10-28T01:13:00Z">
              <w:r w:rsidRPr="1BF2DD21" w:rsidDel="00D20C7A">
                <w:rPr>
                  <w:rFonts w:ascii="Arial" w:hAnsi="Arial" w:cs="Arial"/>
                  <w:lang w:eastAsia="en-GB"/>
                </w:rPr>
                <w:delText xml:space="preserve"> </w:delText>
              </w:r>
            </w:del>
            <w:del w:id="122" w:author="Angela Quinn (NESO)" w:date="2024-10-18T12:54:00Z">
              <w:r w:rsidRPr="1BF2DD21" w:rsidDel="00D20C7A">
                <w:rPr>
                  <w:rFonts w:ascii="Arial" w:hAnsi="Arial" w:cs="Arial"/>
                  <w:lang w:eastAsia="en-GB"/>
                </w:rPr>
                <w:delText>below</w:delText>
              </w:r>
            </w:del>
            <w:del w:id="123" w:author="Angela Quinn (NESO)" w:date="2024-10-28T01:13:00Z">
              <w:r w:rsidRPr="1BF2DD21" w:rsidDel="00D20C7A">
                <w:rPr>
                  <w:rFonts w:ascii="Arial" w:hAnsi="Arial" w:cs="Arial"/>
                  <w:lang w:eastAsia="en-GB"/>
                </w:rPr>
                <w:delText xml:space="preserve"> </w:delText>
              </w:r>
            </w:del>
            <w:del w:id="124" w:author="Angela Quinn (NESO)" w:date="2024-10-18T12:54:00Z">
              <w:r w:rsidRPr="1BF2DD21" w:rsidDel="00D20C7A">
                <w:rPr>
                  <w:rFonts w:ascii="Arial" w:hAnsi="Arial" w:cs="Arial"/>
                  <w:lang w:eastAsia="en-GB"/>
                </w:rPr>
                <w:delText>the</w:delText>
              </w:r>
            </w:del>
            <w:del w:id="125" w:author="Angela Quinn (NESO)" w:date="2024-10-28T01:13:00Z">
              <w:r w:rsidRPr="1BF2DD21" w:rsidDel="00D20C7A">
                <w:rPr>
                  <w:rFonts w:ascii="Arial" w:hAnsi="Arial" w:cs="Arial"/>
                  <w:lang w:eastAsia="en-GB"/>
                </w:rPr>
                <w:delText xml:space="preserve"> </w:delText>
              </w:r>
            </w:del>
            <w:del w:id="126" w:author="Angela Quinn (NESO)" w:date="2024-10-18T12:54:00Z">
              <w:r w:rsidRPr="1BF2DD21" w:rsidDel="00D20C7A">
                <w:rPr>
                  <w:rFonts w:ascii="Arial" w:hAnsi="Arial" w:cs="Arial"/>
                  <w:lang w:eastAsia="en-GB"/>
                </w:rPr>
                <w:delText>total Developer Capacity on</w:delText>
              </w:r>
            </w:del>
            <w:del w:id="127" w:author="Angela Quinn (NESO)" w:date="2024-10-28T01:13:00Z">
              <w:r w:rsidRPr="1BF2DD21" w:rsidDel="00D20C7A">
                <w:rPr>
                  <w:rFonts w:ascii="Arial" w:hAnsi="Arial" w:cs="Arial"/>
                  <w:lang w:eastAsia="en-GB"/>
                </w:rPr>
                <w:delText xml:space="preserve"> </w:delText>
              </w:r>
            </w:del>
            <w:del w:id="128" w:author="Angela Quinn (NESO)" w:date="2024-10-18T12:54:00Z">
              <w:r w:rsidRPr="1BF2DD21" w:rsidDel="00D20C7A">
                <w:rPr>
                  <w:rFonts w:ascii="Arial" w:hAnsi="Arial" w:cs="Arial"/>
                  <w:lang w:eastAsia="en-GB"/>
                </w:rPr>
                <w:delText>Table</w:delText>
              </w:r>
            </w:del>
            <w:del w:id="129" w:author="Angela Quinn (NESO)" w:date="2024-10-28T01:13:00Z">
              <w:r w:rsidRPr="1BF2DD21" w:rsidDel="00D20C7A">
                <w:rPr>
                  <w:rFonts w:ascii="Arial" w:hAnsi="Arial" w:cs="Arial"/>
                  <w:lang w:eastAsia="en-GB"/>
                </w:rPr>
                <w:delText xml:space="preserve"> </w:delText>
              </w:r>
            </w:del>
            <w:del w:id="130" w:author="Angela Quinn (NESO)" w:date="2024-10-18T12:54:00Z">
              <w:r w:rsidRPr="1BF2DD21" w:rsidDel="00D20C7A">
                <w:rPr>
                  <w:rFonts w:ascii="Arial" w:hAnsi="Arial" w:cs="Arial"/>
                  <w:lang w:eastAsia="en-GB"/>
                </w:rPr>
                <w:delText>1.</w:delText>
              </w:r>
            </w:del>
          </w:p>
          <w:p w14:paraId="1B8472B6" w14:textId="77777777" w:rsidR="00D20C7A" w:rsidRPr="00D20C7A" w:rsidRDefault="00D20C7A" w:rsidP="00D20C7A">
            <w:pPr>
              <w:widowControl w:val="0"/>
              <w:autoSpaceDE w:val="0"/>
              <w:autoSpaceDN w:val="0"/>
              <w:adjustRightInd w:val="0"/>
              <w:rPr>
                <w:sz w:val="24"/>
                <w:szCs w:val="24"/>
                <w:lang w:eastAsia="en-GB"/>
              </w:rPr>
            </w:pPr>
          </w:p>
          <w:p w14:paraId="43315E93" w14:textId="77777777" w:rsidR="00D20C7A" w:rsidRPr="00D20C7A" w:rsidRDefault="00D20C7A" w:rsidP="00D20C7A">
            <w:pPr>
              <w:widowControl w:val="0"/>
              <w:autoSpaceDE w:val="0"/>
              <w:autoSpaceDN w:val="0"/>
              <w:adjustRightInd w:val="0"/>
              <w:rPr>
                <w:sz w:val="24"/>
                <w:szCs w:val="24"/>
                <w:lang w:eastAsia="en-GB"/>
              </w:rPr>
            </w:pPr>
          </w:p>
          <w:p w14:paraId="5805F88E" w14:textId="77777777" w:rsidR="00D20C7A" w:rsidRPr="00D20C7A" w:rsidRDefault="00D20C7A" w:rsidP="00D20C7A">
            <w:pPr>
              <w:widowControl w:val="0"/>
              <w:autoSpaceDE w:val="0"/>
              <w:autoSpaceDN w:val="0"/>
              <w:adjustRightInd w:val="0"/>
              <w:rPr>
                <w:sz w:val="24"/>
                <w:szCs w:val="24"/>
                <w:lang w:eastAsia="en-GB"/>
              </w:rPr>
            </w:pPr>
          </w:p>
          <w:p w14:paraId="781D408A" w14:textId="77777777" w:rsidR="00D20C7A" w:rsidRPr="00D20C7A" w:rsidRDefault="00D20C7A" w:rsidP="00D20C7A">
            <w:pPr>
              <w:widowControl w:val="0"/>
              <w:tabs>
                <w:tab w:val="left" w:pos="7545"/>
              </w:tabs>
              <w:autoSpaceDE w:val="0"/>
              <w:autoSpaceDN w:val="0"/>
              <w:adjustRightInd w:val="0"/>
              <w:rPr>
                <w:sz w:val="24"/>
                <w:szCs w:val="24"/>
                <w:lang w:eastAsia="en-GB"/>
              </w:rPr>
            </w:pPr>
            <w:r w:rsidRPr="00D20C7A">
              <w:rPr>
                <w:sz w:val="24"/>
                <w:szCs w:val="24"/>
                <w:lang w:eastAsia="en-GB"/>
              </w:rPr>
              <w:tab/>
            </w:r>
          </w:p>
        </w:tc>
      </w:tr>
    </w:tbl>
    <w:p w14:paraId="1DA06825" w14:textId="56137D96" w:rsidR="00D20C7A" w:rsidRPr="00D20C7A" w:rsidRDefault="00D20C7A" w:rsidP="00D20C7A">
      <w:pPr>
        <w:widowControl w:val="0"/>
        <w:autoSpaceDE w:val="0"/>
        <w:autoSpaceDN w:val="0"/>
        <w:adjustRightInd w:val="0"/>
        <w:rPr>
          <w:sz w:val="24"/>
          <w:szCs w:val="24"/>
          <w:lang w:eastAsia="en-GB"/>
        </w:rPr>
        <w:sectPr w:rsidR="00D20C7A" w:rsidRPr="00D20C7A" w:rsidSect="00DF6017">
          <w:footerReference w:type="default" r:id="rId17"/>
          <w:pgSz w:w="11920" w:h="16850"/>
          <w:pgMar w:top="2240" w:right="1620" w:bottom="1220" w:left="1020" w:header="0" w:footer="1434" w:gutter="0"/>
          <w:cols w:space="720"/>
          <w:noEndnote/>
          <w:docGrid w:linePitch="272"/>
        </w:sectPr>
      </w:pPr>
    </w:p>
    <w:p w14:paraId="2DC825DD" w14:textId="77777777" w:rsidR="00D20C7A" w:rsidRPr="00D20C7A" w:rsidRDefault="00D20C7A" w:rsidP="00D20C7A">
      <w:pPr>
        <w:widowControl w:val="0"/>
        <w:kinsoku w:val="0"/>
        <w:overflowPunct w:val="0"/>
        <w:autoSpaceDE w:val="0"/>
        <w:autoSpaceDN w:val="0"/>
        <w:adjustRightInd w:val="0"/>
        <w:rPr>
          <w:lang w:eastAsia="en-GB"/>
        </w:rPr>
      </w:pPr>
    </w:p>
    <w:p w14:paraId="726161A1" w14:textId="77777777" w:rsidR="00D20C7A" w:rsidRPr="00D20C7A" w:rsidRDefault="00D20C7A" w:rsidP="00D20C7A">
      <w:pPr>
        <w:widowControl w:val="0"/>
        <w:kinsoku w:val="0"/>
        <w:overflowPunct w:val="0"/>
        <w:autoSpaceDE w:val="0"/>
        <w:autoSpaceDN w:val="0"/>
        <w:adjustRightInd w:val="0"/>
        <w:spacing w:before="74"/>
        <w:ind w:left="220"/>
        <w:outlineLvl w:val="0"/>
        <w:rPr>
          <w:rFonts w:ascii="Arial" w:hAnsi="Arial" w:cs="Arial"/>
          <w:lang w:eastAsia="en-GB"/>
        </w:rPr>
      </w:pPr>
      <w:r w:rsidRPr="00D20C7A">
        <w:rPr>
          <w:rFonts w:ascii="Arial" w:hAnsi="Arial" w:cs="Arial"/>
          <w:b/>
          <w:bCs/>
          <w:spacing w:val="-1"/>
          <w:lang w:eastAsia="en-GB"/>
        </w:rPr>
        <w:t>Audit</w:t>
      </w:r>
      <w:r w:rsidRPr="00D20C7A">
        <w:rPr>
          <w:rFonts w:ascii="Arial" w:hAnsi="Arial" w:cs="Arial"/>
          <w:b/>
          <w:bCs/>
          <w:spacing w:val="-5"/>
          <w:lang w:eastAsia="en-GB"/>
        </w:rPr>
        <w:t xml:space="preserve"> </w:t>
      </w:r>
      <w:r w:rsidRPr="00D20C7A">
        <w:rPr>
          <w:rFonts w:ascii="Arial" w:hAnsi="Arial" w:cs="Arial"/>
          <w:b/>
          <w:bCs/>
          <w:lang w:eastAsia="en-GB"/>
        </w:rPr>
        <w:t>&amp;</w:t>
      </w:r>
      <w:r w:rsidRPr="00D20C7A">
        <w:rPr>
          <w:rFonts w:ascii="Arial" w:hAnsi="Arial" w:cs="Arial"/>
          <w:b/>
          <w:bCs/>
          <w:spacing w:val="-8"/>
          <w:lang w:eastAsia="en-GB"/>
        </w:rPr>
        <w:t xml:space="preserve"> </w:t>
      </w:r>
      <w:r w:rsidRPr="00D20C7A">
        <w:rPr>
          <w:rFonts w:ascii="Arial" w:hAnsi="Arial" w:cs="Arial"/>
          <w:b/>
          <w:bCs/>
          <w:spacing w:val="-1"/>
          <w:lang w:eastAsia="en-GB"/>
        </w:rPr>
        <w:t>Change</w:t>
      </w:r>
      <w:r w:rsidRPr="00D20C7A">
        <w:rPr>
          <w:rFonts w:ascii="Arial" w:hAnsi="Arial" w:cs="Arial"/>
          <w:b/>
          <w:bCs/>
          <w:spacing w:val="-7"/>
          <w:lang w:eastAsia="en-GB"/>
        </w:rPr>
        <w:t xml:space="preserve"> </w:t>
      </w:r>
      <w:r w:rsidRPr="00D20C7A">
        <w:rPr>
          <w:rFonts w:ascii="Arial" w:hAnsi="Arial" w:cs="Arial"/>
          <w:b/>
          <w:bCs/>
          <w:spacing w:val="-1"/>
          <w:lang w:eastAsia="en-GB"/>
        </w:rPr>
        <w:t>Control</w:t>
      </w:r>
    </w:p>
    <w:p w14:paraId="1CEB4F3B"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tbl>
      <w:tblPr>
        <w:tblpPr w:leftFromText="180" w:rightFromText="180" w:vertAnchor="text" w:horzAnchor="margin" w:tblpY="21"/>
        <w:tblW w:w="14360" w:type="dxa"/>
        <w:tblLayout w:type="fixed"/>
        <w:tblCellMar>
          <w:left w:w="0" w:type="dxa"/>
          <w:right w:w="0" w:type="dxa"/>
        </w:tblCellMar>
        <w:tblLook w:val="0000" w:firstRow="0" w:lastRow="0" w:firstColumn="0" w:lastColumn="0" w:noHBand="0" w:noVBand="0"/>
      </w:tblPr>
      <w:tblGrid>
        <w:gridCol w:w="1491"/>
        <w:gridCol w:w="1517"/>
        <w:gridCol w:w="6958"/>
        <w:gridCol w:w="1842"/>
        <w:gridCol w:w="2552"/>
      </w:tblGrid>
      <w:tr w:rsidR="00D20C7A" w:rsidRPr="00D20C7A" w14:paraId="2CDFB4B5" w14:textId="77777777" w:rsidTr="00701A22">
        <w:trPr>
          <w:trHeight w:hRule="exact" w:val="367"/>
        </w:trPr>
        <w:tc>
          <w:tcPr>
            <w:tcW w:w="9966" w:type="dxa"/>
            <w:gridSpan w:val="3"/>
            <w:tcBorders>
              <w:top w:val="single" w:sz="4" w:space="0" w:color="000000"/>
              <w:left w:val="single" w:sz="4" w:space="0" w:color="000000"/>
              <w:bottom w:val="single" w:sz="4" w:space="0" w:color="000000"/>
              <w:right w:val="single" w:sz="4" w:space="0" w:color="000000"/>
            </w:tcBorders>
          </w:tcPr>
          <w:p w14:paraId="0A4B5A16"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lang w:eastAsia="en-GB"/>
              </w:rPr>
              <w:t>Date</w:t>
            </w:r>
            <w:r w:rsidRPr="00D20C7A">
              <w:rPr>
                <w:rFonts w:ascii="Arial" w:hAnsi="Arial" w:cs="Arial"/>
                <w:spacing w:val="-8"/>
                <w:lang w:eastAsia="en-GB"/>
              </w:rPr>
              <w:t xml:space="preserve"> </w:t>
            </w:r>
            <w:r w:rsidRPr="00D20C7A">
              <w:rPr>
                <w:rFonts w:ascii="Arial" w:hAnsi="Arial" w:cs="Arial"/>
                <w:spacing w:val="-2"/>
                <w:lang w:eastAsia="en-GB"/>
              </w:rPr>
              <w:t>of</w:t>
            </w:r>
            <w:r w:rsidRPr="00D20C7A">
              <w:rPr>
                <w:rFonts w:ascii="Arial" w:hAnsi="Arial" w:cs="Arial"/>
                <w:spacing w:val="-5"/>
                <w:lang w:eastAsia="en-GB"/>
              </w:rPr>
              <w:t xml:space="preserve"> </w:t>
            </w:r>
            <w:r w:rsidRPr="00D20C7A">
              <w:rPr>
                <w:rFonts w:ascii="Arial" w:hAnsi="Arial" w:cs="Arial"/>
                <w:spacing w:val="-1"/>
                <w:lang w:eastAsia="en-GB"/>
              </w:rPr>
              <w:t>Base</w:t>
            </w:r>
            <w:r w:rsidRPr="00D20C7A">
              <w:rPr>
                <w:rFonts w:ascii="Arial" w:hAnsi="Arial" w:cs="Arial"/>
                <w:spacing w:val="-9"/>
                <w:lang w:eastAsia="en-GB"/>
              </w:rPr>
              <w:t xml:space="preserve"> </w:t>
            </w:r>
            <w:r w:rsidRPr="00D20C7A">
              <w:rPr>
                <w:rFonts w:ascii="Arial" w:hAnsi="Arial" w:cs="Arial"/>
                <w:spacing w:val="-1"/>
                <w:lang w:eastAsia="en-GB"/>
              </w:rPr>
              <w:t>BCA</w:t>
            </w:r>
            <w:r w:rsidRPr="00D20C7A">
              <w:rPr>
                <w:rFonts w:ascii="Arial" w:hAnsi="Arial" w:cs="Arial"/>
                <w:spacing w:val="-8"/>
                <w:lang w:eastAsia="en-GB"/>
              </w:rPr>
              <w:t xml:space="preserve"> </w:t>
            </w:r>
            <w:r w:rsidRPr="00D20C7A">
              <w:rPr>
                <w:rFonts w:ascii="Arial" w:hAnsi="Arial" w:cs="Arial"/>
                <w:spacing w:val="-1"/>
                <w:lang w:eastAsia="en-GB"/>
              </w:rPr>
              <w:t>agreement</w:t>
            </w:r>
          </w:p>
        </w:tc>
        <w:tc>
          <w:tcPr>
            <w:tcW w:w="4394" w:type="dxa"/>
            <w:gridSpan w:val="2"/>
            <w:tcBorders>
              <w:top w:val="single" w:sz="4" w:space="0" w:color="000000"/>
              <w:left w:val="single" w:sz="4" w:space="0" w:color="000000"/>
              <w:bottom w:val="single" w:sz="4" w:space="0" w:color="000000"/>
              <w:right w:val="single" w:sz="4" w:space="0" w:color="000000"/>
            </w:tcBorders>
          </w:tcPr>
          <w:p w14:paraId="07CBB4B2" w14:textId="77777777" w:rsidR="00D20C7A" w:rsidRPr="00D20C7A" w:rsidRDefault="00D20C7A" w:rsidP="00D20C7A">
            <w:pPr>
              <w:widowControl w:val="0"/>
              <w:autoSpaceDE w:val="0"/>
              <w:autoSpaceDN w:val="0"/>
              <w:adjustRightInd w:val="0"/>
              <w:rPr>
                <w:sz w:val="24"/>
                <w:szCs w:val="24"/>
                <w:lang w:eastAsia="en-GB"/>
              </w:rPr>
            </w:pPr>
          </w:p>
        </w:tc>
      </w:tr>
      <w:tr w:rsidR="00D20C7A" w:rsidRPr="00D20C7A" w14:paraId="690BCFF1" w14:textId="77777777" w:rsidTr="00701A22">
        <w:trPr>
          <w:trHeight w:hRule="exact" w:val="563"/>
        </w:trPr>
        <w:tc>
          <w:tcPr>
            <w:tcW w:w="1491" w:type="dxa"/>
            <w:tcBorders>
              <w:top w:val="single" w:sz="4" w:space="0" w:color="000000"/>
              <w:left w:val="single" w:sz="4" w:space="0" w:color="000000"/>
              <w:bottom w:val="single" w:sz="4" w:space="0" w:color="000000"/>
              <w:right w:val="single" w:sz="4" w:space="0" w:color="000000"/>
            </w:tcBorders>
          </w:tcPr>
          <w:p w14:paraId="1D244565" w14:textId="77777777" w:rsidR="00D20C7A" w:rsidRPr="00D20C7A" w:rsidRDefault="00D20C7A" w:rsidP="00D20C7A">
            <w:pPr>
              <w:widowControl w:val="0"/>
              <w:kinsoku w:val="0"/>
              <w:overflowPunct w:val="0"/>
              <w:autoSpaceDE w:val="0"/>
              <w:autoSpaceDN w:val="0"/>
              <w:adjustRightInd w:val="0"/>
              <w:spacing w:before="13" w:line="263" w:lineRule="auto"/>
              <w:ind w:left="104" w:right="396"/>
              <w:rPr>
                <w:sz w:val="24"/>
                <w:szCs w:val="24"/>
                <w:lang w:eastAsia="en-GB"/>
              </w:rPr>
            </w:pPr>
            <w:r w:rsidRPr="00D20C7A">
              <w:rPr>
                <w:rFonts w:ascii="Arial" w:hAnsi="Arial" w:cs="Arial"/>
                <w:b/>
                <w:bCs/>
                <w:lang w:eastAsia="en-GB"/>
              </w:rPr>
              <w:t>Date</w:t>
            </w:r>
            <w:r w:rsidRPr="00D20C7A">
              <w:rPr>
                <w:rFonts w:ascii="Arial" w:hAnsi="Arial" w:cs="Arial"/>
                <w:b/>
                <w:bCs/>
                <w:w w:val="99"/>
                <w:lang w:eastAsia="en-GB"/>
              </w:rPr>
              <w:t xml:space="preserve"> </w:t>
            </w:r>
            <w:r w:rsidRPr="00D20C7A">
              <w:rPr>
                <w:rFonts w:ascii="Arial" w:hAnsi="Arial" w:cs="Arial"/>
                <w:b/>
                <w:bCs/>
                <w:spacing w:val="-1"/>
                <w:lang w:eastAsia="en-GB"/>
              </w:rPr>
              <w:t>Change</w:t>
            </w:r>
            <w:r w:rsidRPr="00D20C7A">
              <w:rPr>
                <w:rFonts w:ascii="Arial" w:hAnsi="Arial" w:cs="Arial"/>
                <w:b/>
                <w:bCs/>
                <w:spacing w:val="24"/>
                <w:w w:val="99"/>
                <w:lang w:eastAsia="en-GB"/>
              </w:rPr>
              <w:t xml:space="preserve"> </w:t>
            </w:r>
            <w:r w:rsidRPr="00D20C7A">
              <w:rPr>
                <w:rFonts w:ascii="Arial" w:hAnsi="Arial" w:cs="Arial"/>
                <w:b/>
                <w:bCs/>
                <w:spacing w:val="-1"/>
                <w:w w:val="95"/>
                <w:lang w:eastAsia="en-GB"/>
              </w:rPr>
              <w:t>Submitted</w:t>
            </w:r>
          </w:p>
        </w:tc>
        <w:tc>
          <w:tcPr>
            <w:tcW w:w="1517" w:type="dxa"/>
            <w:tcBorders>
              <w:top w:val="single" w:sz="4" w:space="0" w:color="000000"/>
              <w:left w:val="single" w:sz="4" w:space="0" w:color="000000"/>
              <w:bottom w:val="single" w:sz="4" w:space="0" w:color="000000"/>
              <w:right w:val="single" w:sz="4" w:space="0" w:color="000000"/>
            </w:tcBorders>
          </w:tcPr>
          <w:p w14:paraId="1386EBAA" w14:textId="77777777" w:rsidR="00D20C7A" w:rsidRPr="00D20C7A" w:rsidRDefault="00D20C7A" w:rsidP="00D20C7A">
            <w:pPr>
              <w:widowControl w:val="0"/>
              <w:kinsoku w:val="0"/>
              <w:overflowPunct w:val="0"/>
              <w:autoSpaceDE w:val="0"/>
              <w:autoSpaceDN w:val="0"/>
              <w:adjustRightInd w:val="0"/>
              <w:spacing w:before="13" w:line="263" w:lineRule="auto"/>
              <w:ind w:left="102" w:right="614"/>
              <w:rPr>
                <w:sz w:val="24"/>
                <w:szCs w:val="24"/>
                <w:lang w:eastAsia="en-GB"/>
              </w:rPr>
            </w:pPr>
            <w:r w:rsidRPr="00D20C7A">
              <w:rPr>
                <w:rFonts w:ascii="Arial" w:hAnsi="Arial" w:cs="Arial"/>
                <w:b/>
                <w:bCs/>
                <w:lang w:eastAsia="en-GB"/>
              </w:rPr>
              <w:t>Name</w:t>
            </w:r>
            <w:r w:rsidRPr="00D20C7A">
              <w:rPr>
                <w:rFonts w:ascii="Arial" w:hAnsi="Arial" w:cs="Arial"/>
                <w:b/>
                <w:bCs/>
                <w:spacing w:val="-8"/>
                <w:lang w:eastAsia="en-GB"/>
              </w:rPr>
              <w:t xml:space="preserve"> </w:t>
            </w:r>
            <w:r w:rsidRPr="00D20C7A">
              <w:rPr>
                <w:rFonts w:ascii="Arial" w:hAnsi="Arial" w:cs="Arial"/>
                <w:b/>
                <w:bCs/>
                <w:lang w:eastAsia="en-GB"/>
              </w:rPr>
              <w:t>&amp;</w:t>
            </w:r>
            <w:r w:rsidRPr="00D20C7A">
              <w:rPr>
                <w:rFonts w:ascii="Arial" w:hAnsi="Arial" w:cs="Arial"/>
                <w:b/>
                <w:bCs/>
                <w:w w:val="99"/>
                <w:lang w:eastAsia="en-GB"/>
              </w:rPr>
              <w:t xml:space="preserve"> </w:t>
            </w:r>
            <w:r w:rsidRPr="00D20C7A">
              <w:rPr>
                <w:rFonts w:ascii="Arial" w:hAnsi="Arial" w:cs="Arial"/>
                <w:b/>
                <w:bCs/>
                <w:spacing w:val="-1"/>
                <w:w w:val="95"/>
                <w:lang w:eastAsia="en-GB"/>
              </w:rPr>
              <w:t>Position</w:t>
            </w:r>
          </w:p>
        </w:tc>
        <w:tc>
          <w:tcPr>
            <w:tcW w:w="6958" w:type="dxa"/>
            <w:tcBorders>
              <w:top w:val="single" w:sz="4" w:space="0" w:color="000000"/>
              <w:left w:val="single" w:sz="4" w:space="0" w:color="000000"/>
              <w:bottom w:val="single" w:sz="4" w:space="0" w:color="000000"/>
              <w:right w:val="single" w:sz="4" w:space="0" w:color="000000"/>
            </w:tcBorders>
          </w:tcPr>
          <w:p w14:paraId="3A0BA689" w14:textId="77777777" w:rsidR="00D20C7A" w:rsidRPr="00D20C7A" w:rsidRDefault="00D20C7A" w:rsidP="00D20C7A">
            <w:pPr>
              <w:widowControl w:val="0"/>
              <w:kinsoku w:val="0"/>
              <w:overflowPunct w:val="0"/>
              <w:autoSpaceDE w:val="0"/>
              <w:autoSpaceDN w:val="0"/>
              <w:adjustRightInd w:val="0"/>
              <w:spacing w:before="13"/>
              <w:ind w:left="104"/>
              <w:rPr>
                <w:sz w:val="24"/>
                <w:szCs w:val="24"/>
                <w:lang w:eastAsia="en-GB"/>
              </w:rPr>
            </w:pPr>
            <w:r w:rsidRPr="00D20C7A">
              <w:rPr>
                <w:rFonts w:ascii="Arial" w:hAnsi="Arial" w:cs="Arial"/>
                <w:b/>
                <w:bCs/>
                <w:spacing w:val="-1"/>
                <w:lang w:eastAsia="en-GB"/>
              </w:rPr>
              <w:t>Changes/Comments:</w:t>
            </w:r>
          </w:p>
        </w:tc>
        <w:tc>
          <w:tcPr>
            <w:tcW w:w="1842" w:type="dxa"/>
            <w:tcBorders>
              <w:top w:val="single" w:sz="4" w:space="0" w:color="000000"/>
              <w:left w:val="single" w:sz="4" w:space="0" w:color="000000"/>
              <w:bottom w:val="single" w:sz="4" w:space="0" w:color="000000"/>
              <w:right w:val="single" w:sz="4" w:space="0" w:color="000000"/>
            </w:tcBorders>
          </w:tcPr>
          <w:p w14:paraId="6C009E13" w14:textId="77777777" w:rsidR="00D20C7A" w:rsidRPr="00D20C7A" w:rsidRDefault="00D20C7A" w:rsidP="00D20C7A">
            <w:pPr>
              <w:widowControl w:val="0"/>
              <w:kinsoku w:val="0"/>
              <w:overflowPunct w:val="0"/>
              <w:autoSpaceDE w:val="0"/>
              <w:autoSpaceDN w:val="0"/>
              <w:adjustRightInd w:val="0"/>
              <w:spacing w:before="13" w:line="263" w:lineRule="auto"/>
              <w:ind w:left="102" w:right="221"/>
              <w:rPr>
                <w:sz w:val="24"/>
                <w:szCs w:val="24"/>
                <w:lang w:eastAsia="en-GB"/>
              </w:rPr>
            </w:pPr>
            <w:r w:rsidRPr="00D20C7A">
              <w:rPr>
                <w:rFonts w:ascii="Arial" w:hAnsi="Arial" w:cs="Arial"/>
                <w:b/>
                <w:bCs/>
                <w:spacing w:val="-1"/>
                <w:w w:val="95"/>
                <w:lang w:eastAsia="en-GB"/>
              </w:rPr>
              <w:t>Approved</w:t>
            </w:r>
            <w:r w:rsidRPr="00D20C7A">
              <w:rPr>
                <w:rFonts w:ascii="Arial" w:hAnsi="Arial" w:cs="Arial"/>
                <w:b/>
                <w:bCs/>
                <w:spacing w:val="23"/>
                <w:w w:val="99"/>
                <w:lang w:eastAsia="en-GB"/>
              </w:rPr>
              <w:t xml:space="preserve"> </w:t>
            </w:r>
            <w:r w:rsidRPr="00D20C7A">
              <w:rPr>
                <w:rFonts w:ascii="Arial" w:hAnsi="Arial" w:cs="Arial"/>
                <w:b/>
                <w:bCs/>
                <w:lang w:eastAsia="en-GB"/>
              </w:rPr>
              <w:t>Date</w:t>
            </w:r>
          </w:p>
        </w:tc>
        <w:tc>
          <w:tcPr>
            <w:tcW w:w="2552" w:type="dxa"/>
            <w:tcBorders>
              <w:top w:val="single" w:sz="4" w:space="0" w:color="000000"/>
              <w:left w:val="single" w:sz="4" w:space="0" w:color="000000"/>
              <w:bottom w:val="single" w:sz="4" w:space="0" w:color="000000"/>
              <w:right w:val="single" w:sz="4" w:space="0" w:color="000000"/>
            </w:tcBorders>
          </w:tcPr>
          <w:p w14:paraId="6EBD239A" w14:textId="2825C794" w:rsidR="00D20C7A" w:rsidRPr="00D20C7A" w:rsidRDefault="00726133" w:rsidP="00D20C7A">
            <w:pPr>
              <w:widowControl w:val="0"/>
              <w:kinsoku w:val="0"/>
              <w:overflowPunct w:val="0"/>
              <w:autoSpaceDE w:val="0"/>
              <w:autoSpaceDN w:val="0"/>
              <w:adjustRightInd w:val="0"/>
              <w:spacing w:before="13" w:line="263" w:lineRule="auto"/>
              <w:ind w:left="102" w:right="295"/>
              <w:rPr>
                <w:sz w:val="24"/>
                <w:szCs w:val="24"/>
                <w:lang w:eastAsia="en-GB"/>
              </w:rPr>
            </w:pPr>
            <w:r>
              <w:rPr>
                <w:rFonts w:ascii="Arial" w:hAnsi="Arial" w:cs="Arial"/>
                <w:b/>
                <w:bCs/>
                <w:lang w:eastAsia="en-GB"/>
              </w:rPr>
              <w:t>The Company</w:t>
            </w:r>
            <w:r w:rsidRPr="00D20C7A">
              <w:rPr>
                <w:rFonts w:ascii="Arial" w:hAnsi="Arial" w:cs="Arial"/>
                <w:b/>
                <w:bCs/>
                <w:spacing w:val="-6"/>
                <w:lang w:eastAsia="en-GB"/>
              </w:rPr>
              <w:t xml:space="preserve"> </w:t>
            </w:r>
            <w:r w:rsidR="00D20C7A" w:rsidRPr="00D20C7A">
              <w:rPr>
                <w:rFonts w:ascii="Arial" w:hAnsi="Arial" w:cs="Arial"/>
                <w:b/>
                <w:bCs/>
                <w:spacing w:val="-3"/>
                <w:lang w:eastAsia="en-GB"/>
              </w:rPr>
              <w:t>Approved</w:t>
            </w:r>
            <w:r w:rsidR="00D20C7A" w:rsidRPr="00D20C7A">
              <w:rPr>
                <w:rFonts w:ascii="Arial" w:hAnsi="Arial" w:cs="Arial"/>
                <w:b/>
                <w:bCs/>
                <w:spacing w:val="23"/>
                <w:w w:val="99"/>
                <w:lang w:eastAsia="en-GB"/>
              </w:rPr>
              <w:t xml:space="preserve"> </w:t>
            </w:r>
            <w:r w:rsidR="00D20C7A" w:rsidRPr="00D20C7A">
              <w:rPr>
                <w:rFonts w:ascii="Arial" w:hAnsi="Arial" w:cs="Arial"/>
                <w:b/>
                <w:bCs/>
                <w:spacing w:val="2"/>
                <w:lang w:eastAsia="en-GB"/>
              </w:rPr>
              <w:t>By</w:t>
            </w:r>
          </w:p>
        </w:tc>
      </w:tr>
      <w:tr w:rsidR="00D20C7A" w:rsidRPr="00D20C7A" w14:paraId="635D0BBF" w14:textId="77777777" w:rsidTr="00701A22">
        <w:trPr>
          <w:trHeight w:hRule="exact" w:val="436"/>
        </w:trPr>
        <w:tc>
          <w:tcPr>
            <w:tcW w:w="1491" w:type="dxa"/>
            <w:tcBorders>
              <w:top w:val="single" w:sz="4" w:space="0" w:color="000000"/>
              <w:left w:val="single" w:sz="4" w:space="0" w:color="000000"/>
              <w:bottom w:val="single" w:sz="4" w:space="0" w:color="000000"/>
              <w:right w:val="single" w:sz="4" w:space="0" w:color="000000"/>
            </w:tcBorders>
          </w:tcPr>
          <w:p w14:paraId="05353A47" w14:textId="77777777" w:rsidR="00D20C7A" w:rsidRPr="00D20C7A" w:rsidRDefault="00D20C7A" w:rsidP="00D20C7A">
            <w:pPr>
              <w:widowControl w:val="0"/>
              <w:kinsoku w:val="0"/>
              <w:overflowPunct w:val="0"/>
              <w:autoSpaceDE w:val="0"/>
              <w:autoSpaceDN w:val="0"/>
              <w:adjustRightInd w:val="0"/>
              <w:spacing w:line="226" w:lineRule="exact"/>
              <w:ind w:left="1"/>
              <w:rPr>
                <w:sz w:val="24"/>
                <w:szCs w:val="24"/>
                <w:lang w:eastAsia="en-GB"/>
              </w:rPr>
            </w:pPr>
          </w:p>
        </w:tc>
        <w:tc>
          <w:tcPr>
            <w:tcW w:w="1517" w:type="dxa"/>
            <w:tcBorders>
              <w:top w:val="single" w:sz="4" w:space="0" w:color="000000"/>
              <w:left w:val="single" w:sz="4" w:space="0" w:color="000000"/>
              <w:bottom w:val="single" w:sz="4" w:space="0" w:color="000000"/>
              <w:right w:val="single" w:sz="4" w:space="0" w:color="000000"/>
            </w:tcBorders>
          </w:tcPr>
          <w:p w14:paraId="66097495" w14:textId="77777777" w:rsidR="00D20C7A" w:rsidRPr="00D20C7A" w:rsidRDefault="00D20C7A" w:rsidP="00D20C7A">
            <w:pPr>
              <w:widowControl w:val="0"/>
              <w:kinsoku w:val="0"/>
              <w:overflowPunct w:val="0"/>
              <w:autoSpaceDE w:val="0"/>
              <w:autoSpaceDN w:val="0"/>
              <w:adjustRightInd w:val="0"/>
              <w:spacing w:line="479" w:lineRule="auto"/>
              <w:ind w:left="-2" w:right="669"/>
              <w:rPr>
                <w:sz w:val="24"/>
                <w:szCs w:val="24"/>
                <w:lang w:eastAsia="en-GB"/>
              </w:rPr>
            </w:pPr>
          </w:p>
        </w:tc>
        <w:tc>
          <w:tcPr>
            <w:tcW w:w="6958" w:type="dxa"/>
            <w:tcBorders>
              <w:top w:val="single" w:sz="4" w:space="0" w:color="000000"/>
              <w:left w:val="single" w:sz="4" w:space="0" w:color="000000"/>
              <w:bottom w:val="single" w:sz="4" w:space="0" w:color="000000"/>
              <w:right w:val="single" w:sz="4" w:space="0" w:color="000000"/>
            </w:tcBorders>
          </w:tcPr>
          <w:p w14:paraId="13CA5A37" w14:textId="77777777" w:rsidR="00D20C7A" w:rsidRPr="00D20C7A" w:rsidRDefault="00D20C7A" w:rsidP="00D20C7A">
            <w:pPr>
              <w:widowControl w:val="0"/>
              <w:tabs>
                <w:tab w:val="left" w:pos="722"/>
              </w:tabs>
              <w:kinsoku w:val="0"/>
              <w:overflowPunct w:val="0"/>
              <w:autoSpaceDE w:val="0"/>
              <w:autoSpaceDN w:val="0"/>
              <w:adjustRightInd w:val="0"/>
              <w:ind w:left="1" w:right="150"/>
              <w:rPr>
                <w:sz w:val="24"/>
                <w:szCs w:val="24"/>
                <w:lang w:eastAsia="en-GB"/>
              </w:rPr>
            </w:pPr>
          </w:p>
        </w:tc>
        <w:tc>
          <w:tcPr>
            <w:tcW w:w="1842" w:type="dxa"/>
            <w:tcBorders>
              <w:top w:val="single" w:sz="4" w:space="0" w:color="000000"/>
              <w:left w:val="single" w:sz="4" w:space="0" w:color="000000"/>
              <w:bottom w:val="single" w:sz="4" w:space="0" w:color="000000"/>
              <w:right w:val="single" w:sz="4" w:space="0" w:color="000000"/>
            </w:tcBorders>
          </w:tcPr>
          <w:p w14:paraId="54F39A8A" w14:textId="77777777" w:rsidR="00D20C7A" w:rsidRPr="00D20C7A" w:rsidRDefault="00D20C7A" w:rsidP="00D20C7A">
            <w:pPr>
              <w:widowControl w:val="0"/>
              <w:autoSpaceDE w:val="0"/>
              <w:autoSpaceDN w:val="0"/>
              <w:adjustRightInd w:val="0"/>
              <w:rPr>
                <w:sz w:val="24"/>
                <w:szCs w:val="24"/>
                <w:lang w:eastAsia="en-GB"/>
              </w:rPr>
            </w:pPr>
          </w:p>
        </w:tc>
        <w:tc>
          <w:tcPr>
            <w:tcW w:w="2552" w:type="dxa"/>
            <w:tcBorders>
              <w:top w:val="single" w:sz="4" w:space="0" w:color="000000"/>
              <w:left w:val="single" w:sz="4" w:space="0" w:color="000000"/>
              <w:bottom w:val="single" w:sz="4" w:space="0" w:color="000000"/>
              <w:right w:val="single" w:sz="4" w:space="0" w:color="000000"/>
            </w:tcBorders>
          </w:tcPr>
          <w:p w14:paraId="207C8091" w14:textId="77777777" w:rsidR="00D20C7A" w:rsidRPr="00D20C7A" w:rsidRDefault="00D20C7A" w:rsidP="00D20C7A">
            <w:pPr>
              <w:widowControl w:val="0"/>
              <w:autoSpaceDE w:val="0"/>
              <w:autoSpaceDN w:val="0"/>
              <w:adjustRightInd w:val="0"/>
              <w:rPr>
                <w:sz w:val="24"/>
                <w:szCs w:val="24"/>
                <w:lang w:eastAsia="en-GB"/>
              </w:rPr>
            </w:pPr>
          </w:p>
        </w:tc>
      </w:tr>
    </w:tbl>
    <w:p w14:paraId="03988CC3"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0E5CB74F"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5F11A75"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5D90BC4A"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14944F28" w14:textId="77777777" w:rsidR="00D20C7A" w:rsidRPr="00D20C7A" w:rsidRDefault="00D20C7A" w:rsidP="00D20C7A">
      <w:pPr>
        <w:widowControl w:val="0"/>
        <w:kinsoku w:val="0"/>
        <w:overflowPunct w:val="0"/>
        <w:autoSpaceDE w:val="0"/>
        <w:autoSpaceDN w:val="0"/>
        <w:adjustRightInd w:val="0"/>
        <w:spacing w:before="7"/>
        <w:rPr>
          <w:rFonts w:ascii="Arial" w:hAnsi="Arial" w:cs="Arial"/>
          <w:b/>
          <w:bCs/>
          <w:lang w:eastAsia="en-GB"/>
        </w:rPr>
      </w:pPr>
    </w:p>
    <w:p w14:paraId="425A2E15" w14:textId="77777777" w:rsidR="00AA0DD1" w:rsidRDefault="00AA0DD1" w:rsidP="00D20C7A">
      <w:pPr>
        <w:widowControl w:val="0"/>
        <w:tabs>
          <w:tab w:val="left" w:pos="1559"/>
        </w:tabs>
        <w:kinsoku w:val="0"/>
        <w:overflowPunct w:val="0"/>
        <w:autoSpaceDE w:val="0"/>
        <w:autoSpaceDN w:val="0"/>
        <w:adjustRightInd w:val="0"/>
        <w:spacing w:before="3"/>
        <w:rPr>
          <w:rFonts w:ascii="Arial" w:hAnsi="Arial" w:cs="Arial"/>
          <w:lang w:eastAsia="en-GB"/>
        </w:rPr>
        <w:sectPr w:rsidR="00AA0DD1" w:rsidSect="00AA0DD1">
          <w:headerReference w:type="default" r:id="rId18"/>
          <w:pgSz w:w="16838" w:h="11906" w:orient="landscape"/>
          <w:pgMar w:top="1800" w:right="1440" w:bottom="1800" w:left="1440" w:header="720" w:footer="720" w:gutter="0"/>
          <w:cols w:space="720"/>
          <w:docGrid w:linePitch="272"/>
        </w:sectPr>
      </w:pPr>
    </w:p>
    <w:p w14:paraId="0C79DF3A" w14:textId="2006BDEA" w:rsidR="00680F53" w:rsidRDefault="00680F53">
      <w:pPr>
        <w:rPr>
          <w:rFonts w:ascii="Arial" w:hAnsi="Arial" w:cs="Arial"/>
          <w:b/>
          <w:u w:val="single"/>
        </w:rPr>
      </w:pPr>
    </w:p>
    <w:p w14:paraId="0D91A691" w14:textId="7C05FAF7" w:rsidR="00021179" w:rsidRDefault="00021179" w:rsidP="00021179">
      <w:pPr>
        <w:jc w:val="center"/>
        <w:rPr>
          <w:rFonts w:ascii="Arial" w:hAnsi="Arial" w:cs="Arial"/>
          <w:b/>
          <w:u w:val="single"/>
        </w:rPr>
      </w:pPr>
      <w:r w:rsidRPr="00021179">
        <w:rPr>
          <w:rFonts w:ascii="Arial" w:hAnsi="Arial" w:cs="Arial"/>
          <w:b/>
          <w:u w:val="single"/>
        </w:rPr>
        <w:t>APPENDIX G – Schedule 2</w:t>
      </w:r>
    </w:p>
    <w:p w14:paraId="0D1DBFCF" w14:textId="77777777" w:rsidR="00861AC6" w:rsidRPr="00021179" w:rsidRDefault="00861AC6" w:rsidP="00021179">
      <w:pPr>
        <w:jc w:val="center"/>
        <w:rPr>
          <w:rFonts w:ascii="Arial" w:hAnsi="Arial" w:cs="Arial"/>
          <w:b/>
          <w:u w:val="single"/>
        </w:rPr>
      </w:pPr>
    </w:p>
    <w:p w14:paraId="27AFC24C" w14:textId="77777777" w:rsidR="00021179" w:rsidRDefault="00021179" w:rsidP="00021179">
      <w:pPr>
        <w:jc w:val="center"/>
        <w:rPr>
          <w:rFonts w:ascii="Arial" w:hAnsi="Arial" w:cs="Arial"/>
          <w:b/>
          <w:u w:val="single"/>
        </w:rPr>
      </w:pPr>
      <w:r w:rsidRPr="00021179">
        <w:rPr>
          <w:rFonts w:ascii="Arial" w:hAnsi="Arial" w:cs="Arial"/>
          <w:b/>
          <w:u w:val="single"/>
        </w:rPr>
        <w:t>Scope and Use of Appendix G Schedule 1</w:t>
      </w:r>
    </w:p>
    <w:p w14:paraId="3A21143F" w14:textId="77777777" w:rsidR="00861AC6" w:rsidRPr="00021179" w:rsidRDefault="00861AC6" w:rsidP="00021179">
      <w:pPr>
        <w:jc w:val="center"/>
        <w:rPr>
          <w:rFonts w:ascii="Arial" w:hAnsi="Arial" w:cs="Arial"/>
          <w:b/>
          <w:u w:val="single"/>
        </w:rPr>
      </w:pPr>
    </w:p>
    <w:p w14:paraId="1CBDAB3D" w14:textId="77777777" w:rsidR="00021179" w:rsidRDefault="00021179" w:rsidP="00021179">
      <w:pPr>
        <w:ind w:left="2835" w:hanging="2835"/>
        <w:rPr>
          <w:rFonts w:ascii="Arial" w:hAnsi="Arial" w:cs="Arial"/>
        </w:rPr>
      </w:pPr>
      <w:r w:rsidRPr="00021179">
        <w:rPr>
          <w:rFonts w:ascii="Arial" w:hAnsi="Arial" w:cs="Arial"/>
        </w:rPr>
        <w:t>User:</w:t>
      </w:r>
      <w:r w:rsidRPr="00021179">
        <w:rPr>
          <w:rFonts w:ascii="Arial" w:hAnsi="Arial" w:cs="Arial"/>
        </w:rPr>
        <w:tab/>
        <w:t>[</w:t>
      </w:r>
      <w:r w:rsidRPr="00021179">
        <w:rPr>
          <w:rFonts w:ascii="Arial" w:hAnsi="Arial" w:cs="Arial"/>
        </w:rPr>
        <w:tab/>
        <w:t>]</w:t>
      </w:r>
    </w:p>
    <w:p w14:paraId="3A87A370" w14:textId="77777777" w:rsidR="00861AC6" w:rsidRPr="00021179" w:rsidRDefault="00861AC6" w:rsidP="00021179">
      <w:pPr>
        <w:ind w:left="2835" w:hanging="2835"/>
        <w:rPr>
          <w:rFonts w:ascii="Arial" w:hAnsi="Arial" w:cs="Arial"/>
        </w:rPr>
      </w:pPr>
    </w:p>
    <w:p w14:paraId="335EFD88" w14:textId="77777777" w:rsidR="00021179" w:rsidRDefault="00021179" w:rsidP="00021179">
      <w:pPr>
        <w:ind w:left="2835" w:hanging="2835"/>
        <w:rPr>
          <w:rFonts w:ascii="Arial" w:hAnsi="Arial" w:cs="Arial"/>
        </w:rPr>
      </w:pPr>
      <w:r w:rsidRPr="00021179">
        <w:rPr>
          <w:rFonts w:ascii="Arial" w:hAnsi="Arial" w:cs="Arial"/>
        </w:rPr>
        <w:t>Connection Site:                         [</w:t>
      </w:r>
      <w:r w:rsidRPr="00021179">
        <w:rPr>
          <w:rFonts w:ascii="Arial" w:hAnsi="Arial" w:cs="Arial"/>
        </w:rPr>
        <w:tab/>
        <w:t>] Substation</w:t>
      </w:r>
    </w:p>
    <w:p w14:paraId="054B0103" w14:textId="77777777" w:rsidR="008E68C3" w:rsidRPr="00021179" w:rsidRDefault="008E68C3" w:rsidP="00021179">
      <w:pPr>
        <w:ind w:left="2835" w:hanging="2835"/>
        <w:rPr>
          <w:rFonts w:ascii="Arial" w:hAnsi="Arial" w:cs="Arial"/>
        </w:rPr>
      </w:pPr>
    </w:p>
    <w:p w14:paraId="5E3110FD" w14:textId="77777777" w:rsidR="00021179" w:rsidRPr="00021179" w:rsidRDefault="00021179" w:rsidP="00021179">
      <w:pPr>
        <w:pBdr>
          <w:bottom w:val="single" w:sz="4" w:space="4" w:color="auto"/>
        </w:pBdr>
        <w:rPr>
          <w:rFonts w:ascii="Arial" w:hAnsi="Arial" w:cs="Arial"/>
        </w:rPr>
      </w:pPr>
      <w:r w:rsidRPr="00021179">
        <w:rPr>
          <w:rFonts w:ascii="Arial" w:hAnsi="Arial" w:cs="Arial"/>
        </w:rPr>
        <w:tab/>
      </w:r>
    </w:p>
    <w:p w14:paraId="0C5D0909" w14:textId="77777777" w:rsidR="00861AC6" w:rsidRDefault="00861AC6" w:rsidP="00021179">
      <w:pPr>
        <w:jc w:val="both"/>
        <w:rPr>
          <w:rFonts w:ascii="Arial" w:hAnsi="Arial" w:cs="Arial"/>
        </w:rPr>
      </w:pPr>
    </w:p>
    <w:p w14:paraId="1B6597CC" w14:textId="0095C2C1" w:rsidR="00021179" w:rsidRPr="00021179" w:rsidRDefault="00021179" w:rsidP="00021179">
      <w:pPr>
        <w:jc w:val="both"/>
        <w:rPr>
          <w:rFonts w:ascii="Arial" w:hAnsi="Arial" w:cs="Arial"/>
          <w:b/>
        </w:rPr>
      </w:pPr>
      <w:r w:rsidRPr="00021179">
        <w:rPr>
          <w:rFonts w:ascii="Arial" w:hAnsi="Arial" w:cs="Arial"/>
        </w:rPr>
        <w:t xml:space="preserve">In accordance with Clause </w:t>
      </w:r>
      <w:proofErr w:type="gramStart"/>
      <w:r w:rsidRPr="00021179">
        <w:rPr>
          <w:rFonts w:ascii="Arial" w:hAnsi="Arial" w:cs="Arial"/>
        </w:rPr>
        <w:t>[ ]</w:t>
      </w:r>
      <w:proofErr w:type="gramEnd"/>
      <w:r w:rsidRPr="00021179">
        <w:rPr>
          <w:rFonts w:ascii="Arial" w:hAnsi="Arial" w:cs="Arial"/>
        </w:rPr>
        <w:t xml:space="preserve">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must comply with the requirements set out below in order to manage the </w:t>
      </w:r>
      <w:r w:rsidRPr="00021179">
        <w:rPr>
          <w:rFonts w:ascii="Arial" w:hAnsi="Arial" w:cs="Arial"/>
          <w:b/>
        </w:rPr>
        <w:t>Relevant Embedded Power Stations</w:t>
      </w:r>
      <w:r w:rsidRPr="00021179">
        <w:rPr>
          <w:rFonts w:ascii="Arial" w:hAnsi="Arial" w:cs="Arial"/>
        </w:rPr>
        <w:t xml:space="preserve"> and </w:t>
      </w:r>
      <w:r w:rsidRPr="00021179">
        <w:rPr>
          <w:rFonts w:ascii="Arial" w:hAnsi="Arial" w:cs="Arial"/>
          <w:b/>
        </w:rPr>
        <w:t>Developer Capacity</w:t>
      </w:r>
      <w:r w:rsidRPr="00021179">
        <w:rPr>
          <w:rFonts w:ascii="Arial" w:hAnsi="Arial" w:cs="Arial"/>
        </w:rPr>
        <w:t xml:space="preserve"> set out in Schedule 1 to this Appendix G. Appendix G Schedule 1 will only include </w:t>
      </w:r>
      <w:r w:rsidRPr="00021179">
        <w:rPr>
          <w:rFonts w:ascii="Arial" w:hAnsi="Arial" w:cs="Arial"/>
          <w:b/>
        </w:rPr>
        <w:t>Relevant Embedded Power Stations</w:t>
      </w:r>
      <w:r w:rsidRPr="00021179">
        <w:rPr>
          <w:rFonts w:ascii="Arial" w:hAnsi="Arial" w:cs="Arial"/>
        </w:rPr>
        <w:t xml:space="preserve"> with a signed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and is structured as follows; </w:t>
      </w:r>
    </w:p>
    <w:p w14:paraId="237D3771" w14:textId="77777777" w:rsidR="00021179" w:rsidRPr="00021179" w:rsidRDefault="00021179" w:rsidP="00021179">
      <w:pPr>
        <w:jc w:val="both"/>
        <w:rPr>
          <w:rFonts w:ascii="Arial" w:hAnsi="Arial" w:cs="Arial"/>
          <w:b/>
        </w:rPr>
      </w:pPr>
    </w:p>
    <w:p w14:paraId="15C4A4B9"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t>Appendix G Schedule 1 Part 1</w:t>
      </w:r>
      <w:r w:rsidRPr="00021179">
        <w:rPr>
          <w:rFonts w:ascii="Arial" w:hAnsi="Arial" w:cs="Arial"/>
        </w:rPr>
        <w:t xml:space="preserve"> – Contains legacy </w:t>
      </w:r>
      <w:r w:rsidRPr="00021179">
        <w:rPr>
          <w:rFonts w:ascii="Arial" w:hAnsi="Arial" w:cs="Arial"/>
          <w:b/>
        </w:rPr>
        <w:t>Relevant Embedded Power Stations</w:t>
      </w:r>
      <w:r w:rsidRPr="00021179">
        <w:rPr>
          <w:rFonts w:ascii="Arial" w:hAnsi="Arial" w:cs="Arial"/>
        </w:rPr>
        <w:t xml:space="preserve"> and all new </w:t>
      </w:r>
      <w:r w:rsidRPr="00021179">
        <w:rPr>
          <w:rFonts w:ascii="Arial" w:hAnsi="Arial" w:cs="Arial"/>
          <w:b/>
        </w:rPr>
        <w:t>Relevant Embedded Power Stations</w:t>
      </w:r>
      <w:r w:rsidRPr="00021179">
        <w:rPr>
          <w:rFonts w:ascii="Arial" w:hAnsi="Arial" w:cs="Arial"/>
        </w:rPr>
        <w:t xml:space="preserve">. Legacy </w:t>
      </w:r>
      <w:r w:rsidRPr="00021179">
        <w:rPr>
          <w:rFonts w:ascii="Arial" w:hAnsi="Arial" w:cs="Arial"/>
          <w:b/>
        </w:rPr>
        <w:t>Relevant Embedded Power Stations</w:t>
      </w:r>
      <w:r w:rsidRPr="00021179">
        <w:rPr>
          <w:rFonts w:ascii="Arial" w:hAnsi="Arial" w:cs="Arial"/>
        </w:rPr>
        <w:t xml:space="preserve"> should be listed at the top of Part 1 and, unless otherwise specified in the </w:t>
      </w:r>
      <w:r w:rsidRPr="00021179">
        <w:rPr>
          <w:rFonts w:ascii="Arial" w:hAnsi="Arial" w:cs="Arial"/>
          <w:b/>
        </w:rPr>
        <w:t>Bilateral Connection Agreement</w:t>
      </w:r>
      <w:r w:rsidRPr="00021179">
        <w:rPr>
          <w:rFonts w:ascii="Arial" w:hAnsi="Arial" w:cs="Arial"/>
        </w:rPr>
        <w:t xml:space="preserve">, only pre-existing </w:t>
      </w:r>
      <w:proofErr w:type="gramStart"/>
      <w:r w:rsidRPr="00021179">
        <w:rPr>
          <w:rFonts w:ascii="Arial" w:hAnsi="Arial" w:cs="Arial"/>
          <w:b/>
        </w:rPr>
        <w:t>Site Specific</w:t>
      </w:r>
      <w:proofErr w:type="gramEnd"/>
      <w:r w:rsidRPr="00021179">
        <w:rPr>
          <w:rFonts w:ascii="Arial" w:hAnsi="Arial" w:cs="Arial"/>
          <w:b/>
        </w:rPr>
        <w:t xml:space="preserve"> Technical Conditions</w:t>
      </w:r>
      <w:r w:rsidRPr="00021179">
        <w:rPr>
          <w:rFonts w:ascii="Arial" w:hAnsi="Arial" w:cs="Arial"/>
        </w:rPr>
        <w:t xml:space="preserve"> or restrictions shall apply. No new legacy </w:t>
      </w:r>
      <w:r w:rsidRPr="00021179">
        <w:rPr>
          <w:rFonts w:ascii="Arial" w:hAnsi="Arial" w:cs="Arial"/>
          <w:b/>
        </w:rPr>
        <w:t>Relevant Embedded Power Stations</w:t>
      </w:r>
      <w:r w:rsidRPr="00021179">
        <w:rPr>
          <w:rFonts w:ascii="Arial" w:hAnsi="Arial" w:cs="Arial"/>
        </w:rPr>
        <w:t xml:space="preserve"> can be retrospectively added to Schedule 1.</w:t>
      </w:r>
    </w:p>
    <w:p w14:paraId="33F0094D" w14:textId="77777777" w:rsidR="00021179" w:rsidRPr="00021179" w:rsidRDefault="00021179" w:rsidP="00021179">
      <w:pPr>
        <w:pStyle w:val="ListParagraph"/>
        <w:jc w:val="both"/>
        <w:rPr>
          <w:rFonts w:ascii="Arial" w:hAnsi="Arial" w:cs="Arial"/>
        </w:rPr>
      </w:pPr>
    </w:p>
    <w:p w14:paraId="1AA19C6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New </w:t>
      </w:r>
      <w:r w:rsidRPr="00021179">
        <w:rPr>
          <w:rFonts w:ascii="Arial" w:hAnsi="Arial" w:cs="Arial"/>
          <w:b/>
        </w:rPr>
        <w:t>Relevant Embedded Power Stations</w:t>
      </w:r>
      <w:r w:rsidRPr="00021179">
        <w:rPr>
          <w:rFonts w:ascii="Arial" w:hAnsi="Arial" w:cs="Arial"/>
        </w:rPr>
        <w:t xml:space="preserve"> should be added to Part 1 in contractual order.</w:t>
      </w:r>
    </w:p>
    <w:p w14:paraId="44F8DAB4" w14:textId="77777777" w:rsidR="00021179" w:rsidRPr="00021179" w:rsidRDefault="00021179" w:rsidP="00021179">
      <w:pPr>
        <w:pStyle w:val="ListParagraph"/>
        <w:jc w:val="both"/>
        <w:rPr>
          <w:rFonts w:ascii="Arial" w:hAnsi="Arial" w:cs="Arial"/>
        </w:rPr>
      </w:pPr>
    </w:p>
    <w:p w14:paraId="19EAFE57"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Part 1 specifies the </w:t>
      </w:r>
      <w:proofErr w:type="gramStart"/>
      <w:r w:rsidRPr="00021179">
        <w:rPr>
          <w:rFonts w:ascii="Arial" w:hAnsi="Arial" w:cs="Arial"/>
          <w:b/>
        </w:rPr>
        <w:t>Site Specific</w:t>
      </w:r>
      <w:proofErr w:type="gramEnd"/>
      <w:r w:rsidRPr="00021179">
        <w:rPr>
          <w:rFonts w:ascii="Arial" w:hAnsi="Arial" w:cs="Arial"/>
          <w:b/>
        </w:rPr>
        <w:t xml:space="preserve"> Requirements</w:t>
      </w:r>
      <w:r w:rsidRPr="00021179">
        <w:rPr>
          <w:rFonts w:ascii="Arial" w:hAnsi="Arial" w:cs="Arial"/>
        </w:rPr>
        <w:t xml:space="preserve">, any </w:t>
      </w:r>
      <w:r w:rsidRPr="00021179">
        <w:rPr>
          <w:rFonts w:ascii="Arial" w:hAnsi="Arial" w:cs="Arial"/>
          <w:b/>
        </w:rPr>
        <w:t>Interim Restrictions on Availability</w:t>
      </w:r>
      <w:r w:rsidRPr="00021179">
        <w:rPr>
          <w:rFonts w:ascii="Arial" w:hAnsi="Arial" w:cs="Arial"/>
        </w:rPr>
        <w:t xml:space="preserve"> as set out in the </w:t>
      </w:r>
      <w:r w:rsidRPr="00021179">
        <w:rPr>
          <w:rFonts w:ascii="Arial" w:hAnsi="Arial" w:cs="Arial"/>
          <w:b/>
        </w:rPr>
        <w:t>Bilateral Connection Agreement</w:t>
      </w:r>
      <w:r w:rsidRPr="00021179">
        <w:rPr>
          <w:rFonts w:ascii="Arial" w:hAnsi="Arial" w:cs="Arial"/>
        </w:rPr>
        <w:t xml:space="preserve"> and any associated </w:t>
      </w:r>
      <w:r w:rsidRPr="00021179">
        <w:rPr>
          <w:rFonts w:ascii="Arial" w:hAnsi="Arial" w:cs="Arial"/>
          <w:b/>
        </w:rPr>
        <w:t>Construction Works</w:t>
      </w:r>
      <w:r w:rsidRPr="00021179">
        <w:rPr>
          <w:rFonts w:ascii="Arial" w:hAnsi="Arial" w:cs="Arial"/>
        </w:rPr>
        <w:t xml:space="preserve"> against each individual </w:t>
      </w:r>
      <w:r w:rsidRPr="00021179">
        <w:rPr>
          <w:rFonts w:ascii="Arial" w:hAnsi="Arial" w:cs="Arial"/>
          <w:b/>
        </w:rPr>
        <w:t>Relevant Embedded Power Station</w:t>
      </w:r>
      <w:r w:rsidRPr="00021179">
        <w:rPr>
          <w:rFonts w:ascii="Arial" w:hAnsi="Arial" w:cs="Arial"/>
        </w:rPr>
        <w:t xml:space="preserve"> listed. </w:t>
      </w:r>
    </w:p>
    <w:p w14:paraId="672C0600" w14:textId="77777777" w:rsidR="00021179" w:rsidRPr="00021179" w:rsidRDefault="00021179" w:rsidP="00021179">
      <w:pPr>
        <w:pStyle w:val="ListParagraph"/>
        <w:jc w:val="both"/>
        <w:rPr>
          <w:rFonts w:ascii="Arial" w:hAnsi="Arial" w:cs="Arial"/>
        </w:rPr>
      </w:pPr>
    </w:p>
    <w:p w14:paraId="1EEF2942" w14:textId="300C5F84"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For the avoidance of doubt </w:t>
      </w:r>
      <w:r w:rsidRPr="00021179">
        <w:rPr>
          <w:rFonts w:ascii="Arial" w:hAnsi="Arial" w:cs="Arial"/>
          <w:b/>
        </w:rPr>
        <w:t>The Company</w:t>
      </w:r>
      <w:r w:rsidRPr="00021179">
        <w:rPr>
          <w:rFonts w:ascii="Arial" w:hAnsi="Arial" w:cs="Arial"/>
        </w:rPr>
        <w:t xml:space="preserve"> will provide details of the </w:t>
      </w:r>
      <w:proofErr w:type="gramStart"/>
      <w:r w:rsidRPr="00021179">
        <w:rPr>
          <w:rFonts w:ascii="Arial" w:hAnsi="Arial" w:cs="Arial"/>
          <w:b/>
        </w:rPr>
        <w:t>Site Specific</w:t>
      </w:r>
      <w:proofErr w:type="gramEnd"/>
      <w:r w:rsidRPr="00021179">
        <w:rPr>
          <w:rFonts w:ascii="Arial" w:hAnsi="Arial" w:cs="Arial"/>
          <w:b/>
        </w:rPr>
        <w:t xml:space="preserve"> Requirements</w:t>
      </w:r>
      <w:r w:rsidRPr="00021179">
        <w:rPr>
          <w:rFonts w:ascii="Arial" w:hAnsi="Arial" w:cs="Arial"/>
        </w:rPr>
        <w:t xml:space="preserve">, </w:t>
      </w:r>
      <w:r w:rsidRPr="00021179">
        <w:rPr>
          <w:rFonts w:ascii="Arial" w:hAnsi="Arial" w:cs="Arial"/>
          <w:b/>
        </w:rPr>
        <w:t>Interim Restrictions on Availability</w:t>
      </w:r>
      <w:r w:rsidRPr="00021179">
        <w:rPr>
          <w:rFonts w:ascii="Arial" w:hAnsi="Arial" w:cs="Arial"/>
        </w:rPr>
        <w:t xml:space="preserve"> and applicable </w:t>
      </w:r>
      <w:r w:rsidRPr="00021179">
        <w:rPr>
          <w:rFonts w:ascii="Arial" w:hAnsi="Arial" w:cs="Arial"/>
          <w:b/>
        </w:rPr>
        <w:t>Construction Works</w:t>
      </w:r>
      <w:r w:rsidRPr="00021179">
        <w:rPr>
          <w:rFonts w:ascii="Arial" w:hAnsi="Arial" w:cs="Arial"/>
        </w:rPr>
        <w:t xml:space="preserve"> that the </w:t>
      </w:r>
      <w:r w:rsidRPr="00021179">
        <w:rPr>
          <w:rFonts w:ascii="Arial" w:hAnsi="Arial" w:cs="Arial"/>
          <w:b/>
        </w:rPr>
        <w:t>User</w:t>
      </w:r>
      <w:r w:rsidRPr="00021179">
        <w:rPr>
          <w:rFonts w:ascii="Arial" w:hAnsi="Arial" w:cs="Arial"/>
        </w:rPr>
        <w:t xml:space="preserve"> must apply to any future </w:t>
      </w:r>
      <w:r w:rsidRPr="00021179">
        <w:rPr>
          <w:rFonts w:ascii="Arial" w:hAnsi="Arial" w:cs="Arial"/>
          <w:b/>
        </w:rPr>
        <w:t>Relevant Embedded Power Station</w:t>
      </w:r>
      <w:r w:rsidRPr="00021179">
        <w:rPr>
          <w:rFonts w:ascii="Arial" w:hAnsi="Arial" w:cs="Arial"/>
        </w:rPr>
        <w:t xml:space="preserve"> applications </w:t>
      </w:r>
      <w:del w:id="131" w:author="Angela Quinn (NESO)" w:date="2024-10-18T12:58:00Z">
        <w:r w:rsidRPr="00021179" w:rsidDel="00323C11">
          <w:rPr>
            <w:rFonts w:ascii="Arial" w:hAnsi="Arial" w:cs="Arial"/>
          </w:rPr>
          <w:delText xml:space="preserve">within the </w:delText>
        </w:r>
        <w:r w:rsidRPr="00021179" w:rsidDel="00323C11">
          <w:rPr>
            <w:rFonts w:ascii="Arial" w:hAnsi="Arial" w:cs="Arial"/>
            <w:b/>
          </w:rPr>
          <w:delText>Materiality Trigger</w:delText>
        </w:r>
        <w:r w:rsidRPr="00021179" w:rsidDel="00323C11">
          <w:rPr>
            <w:rFonts w:ascii="Arial" w:hAnsi="Arial" w:cs="Arial"/>
          </w:rPr>
          <w:delText xml:space="preserve"> </w:delText>
        </w:r>
      </w:del>
      <w:r w:rsidRPr="00021179">
        <w:rPr>
          <w:rFonts w:ascii="Arial" w:hAnsi="Arial" w:cs="Arial"/>
        </w:rPr>
        <w:t>and this will be set out at the bottom of Part 1.</w:t>
      </w:r>
    </w:p>
    <w:p w14:paraId="580E9B19" w14:textId="77777777" w:rsidR="00021179" w:rsidRPr="00021179" w:rsidRDefault="00021179" w:rsidP="00021179">
      <w:pPr>
        <w:pStyle w:val="ListParagraph"/>
        <w:jc w:val="both"/>
        <w:rPr>
          <w:rFonts w:ascii="Arial" w:hAnsi="Arial" w:cs="Arial"/>
        </w:rPr>
      </w:pPr>
    </w:p>
    <w:p w14:paraId="4360EAEB"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is subsequently connected the </w:t>
      </w:r>
      <w:r w:rsidRPr="00021179">
        <w:rPr>
          <w:rFonts w:ascii="Arial" w:hAnsi="Arial" w:cs="Arial"/>
          <w:b/>
        </w:rPr>
        <w:t>User</w:t>
      </w:r>
      <w:r w:rsidRPr="00021179">
        <w:rPr>
          <w:rFonts w:ascii="Arial" w:hAnsi="Arial" w:cs="Arial"/>
        </w:rPr>
        <w:t xml:space="preserve"> will confirm this by replacing the expected connection date with ‘connected’ when providing the next Appendix G update.  The </w:t>
      </w:r>
      <w:r w:rsidRPr="00021179">
        <w:rPr>
          <w:rFonts w:ascii="Arial" w:hAnsi="Arial" w:cs="Arial"/>
          <w:b/>
        </w:rPr>
        <w:t>User</w:t>
      </w:r>
      <w:r w:rsidRPr="00021179">
        <w:rPr>
          <w:rFonts w:ascii="Arial" w:hAnsi="Arial" w:cs="Arial"/>
        </w:rPr>
        <w:t xml:space="preserve"> will provide the expected connection dates for each </w:t>
      </w:r>
      <w:r w:rsidRPr="00021179">
        <w:rPr>
          <w:rFonts w:ascii="Arial" w:hAnsi="Arial" w:cs="Arial"/>
          <w:b/>
        </w:rPr>
        <w:t>Relevant Embedded Power Station</w:t>
      </w:r>
      <w:r w:rsidRPr="00021179">
        <w:rPr>
          <w:rFonts w:ascii="Arial" w:hAnsi="Arial" w:cs="Arial"/>
        </w:rPr>
        <w:t xml:space="preserve"> and provide any updates ahead of connection, confirming either the revised date of connection or confirmation that they are now ‘connected’. Therefore, all dates populated in this section must be recorded as either a date in the future (in the format DD/MM/YYYY) or as ‘connected’.</w:t>
      </w:r>
    </w:p>
    <w:p w14:paraId="7821153B" w14:textId="77777777" w:rsidR="00021179" w:rsidRPr="00021179" w:rsidRDefault="00021179" w:rsidP="00021179">
      <w:pPr>
        <w:pStyle w:val="ListParagraph"/>
        <w:jc w:val="both"/>
        <w:rPr>
          <w:rFonts w:ascii="Arial" w:hAnsi="Arial" w:cs="Arial"/>
        </w:rPr>
      </w:pPr>
    </w:p>
    <w:p w14:paraId="28386CCD"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rPr>
        <w:t xml:space="preserve">Where a </w:t>
      </w:r>
      <w:r w:rsidRPr="00021179">
        <w:rPr>
          <w:rFonts w:ascii="Arial" w:hAnsi="Arial" w:cs="Arial"/>
          <w:b/>
        </w:rPr>
        <w:t>Relevant Embedded Power Station</w:t>
      </w:r>
      <w:r w:rsidRPr="00021179">
        <w:rPr>
          <w:rFonts w:ascii="Arial" w:hAnsi="Arial" w:cs="Arial"/>
        </w:rPr>
        <w:t xml:space="preserve"> triggers </w:t>
      </w:r>
      <w:r w:rsidRPr="00021179">
        <w:rPr>
          <w:rFonts w:ascii="Arial" w:hAnsi="Arial" w:cs="Arial"/>
          <w:b/>
        </w:rPr>
        <w:t>Construction Works</w:t>
      </w:r>
      <w:r w:rsidRPr="00021179">
        <w:rPr>
          <w:rFonts w:ascii="Arial" w:hAnsi="Arial" w:cs="Arial"/>
        </w:rPr>
        <w:t xml:space="preserve"> they will be unable to connect until these </w:t>
      </w:r>
      <w:r w:rsidRPr="00021179">
        <w:rPr>
          <w:rFonts w:ascii="Arial" w:hAnsi="Arial" w:cs="Arial"/>
          <w:b/>
        </w:rPr>
        <w:t>Construction Works</w:t>
      </w:r>
      <w:r w:rsidRPr="00021179">
        <w:rPr>
          <w:rFonts w:ascii="Arial" w:hAnsi="Arial" w:cs="Arial"/>
        </w:rPr>
        <w:t xml:space="preserve"> have been completed unless indicated in Appendix G Schedule 1 Part 1 in which case any </w:t>
      </w:r>
      <w:r w:rsidRPr="00021179">
        <w:rPr>
          <w:rFonts w:ascii="Arial" w:hAnsi="Arial" w:cs="Arial"/>
          <w:b/>
        </w:rPr>
        <w:t>Interim Restrictions on Availability</w:t>
      </w:r>
      <w:r w:rsidRPr="00021179">
        <w:rPr>
          <w:rFonts w:ascii="Arial" w:hAnsi="Arial" w:cs="Arial"/>
        </w:rPr>
        <w:t xml:space="preserve"> will apply. Any such </w:t>
      </w:r>
      <w:r w:rsidRPr="00021179">
        <w:rPr>
          <w:rFonts w:ascii="Arial" w:hAnsi="Arial" w:cs="Arial"/>
          <w:b/>
        </w:rPr>
        <w:t>Interim Restrictions on Availability</w:t>
      </w:r>
      <w:r w:rsidRPr="00021179">
        <w:rPr>
          <w:rFonts w:ascii="Arial" w:hAnsi="Arial" w:cs="Arial"/>
        </w:rPr>
        <w:t xml:space="preserve"> will be specified in Appendix [ ] to the </w:t>
      </w:r>
      <w:r w:rsidRPr="00021179">
        <w:rPr>
          <w:rFonts w:ascii="Arial" w:hAnsi="Arial" w:cs="Arial"/>
          <w:b/>
        </w:rPr>
        <w:t>Bilateral Connection Agreement</w:t>
      </w:r>
      <w:r w:rsidRPr="00021179">
        <w:rPr>
          <w:rFonts w:ascii="Arial" w:hAnsi="Arial" w:cs="Arial"/>
        </w:rPr>
        <w:t xml:space="preserve"> in which case such </w:t>
      </w:r>
      <w:r w:rsidRPr="00021179">
        <w:rPr>
          <w:rFonts w:ascii="Arial" w:hAnsi="Arial" w:cs="Arial"/>
          <w:b/>
        </w:rPr>
        <w:t>Interim Restrictions on Availability</w:t>
      </w:r>
      <w:r w:rsidRPr="00021179">
        <w:rPr>
          <w:rFonts w:ascii="Arial" w:hAnsi="Arial" w:cs="Arial"/>
        </w:rPr>
        <w:t xml:space="preserve"> will be indicated in Appendix G Schedule 1 Part 1.</w:t>
      </w:r>
    </w:p>
    <w:p w14:paraId="17B2AB66" w14:textId="77777777" w:rsidR="00021179" w:rsidRPr="00021179" w:rsidRDefault="00021179" w:rsidP="00021179">
      <w:pPr>
        <w:pStyle w:val="ListParagraph"/>
        <w:jc w:val="both"/>
        <w:rPr>
          <w:rFonts w:ascii="Arial" w:hAnsi="Arial" w:cs="Arial"/>
        </w:rPr>
      </w:pPr>
    </w:p>
    <w:p w14:paraId="3C662100" w14:textId="77777777" w:rsidR="00021179" w:rsidRPr="00021179" w:rsidRDefault="00021179" w:rsidP="00021179">
      <w:pPr>
        <w:pStyle w:val="ListParagraph"/>
        <w:numPr>
          <w:ilvl w:val="0"/>
          <w:numId w:val="9"/>
        </w:numPr>
        <w:spacing w:line="276" w:lineRule="auto"/>
        <w:contextualSpacing/>
        <w:jc w:val="both"/>
        <w:rPr>
          <w:rFonts w:ascii="Arial" w:hAnsi="Arial" w:cs="Arial"/>
        </w:rPr>
      </w:pPr>
      <w:r w:rsidRPr="00021179">
        <w:rPr>
          <w:rFonts w:ascii="Arial" w:hAnsi="Arial" w:cs="Arial"/>
          <w:b/>
        </w:rPr>
        <w:t>Relevant Embedded Power Stations</w:t>
      </w:r>
      <w:r w:rsidRPr="00021179">
        <w:rPr>
          <w:rFonts w:ascii="Arial" w:hAnsi="Arial" w:cs="Arial"/>
        </w:rPr>
        <w:t xml:space="preserve"> that disconnect from the </w:t>
      </w:r>
      <w:r w:rsidRPr="00021179">
        <w:rPr>
          <w:rFonts w:ascii="Arial" w:hAnsi="Arial" w:cs="Arial"/>
          <w:b/>
        </w:rPr>
        <w:t>Distribution System</w:t>
      </w:r>
      <w:r w:rsidRPr="00021179">
        <w:rPr>
          <w:rFonts w:ascii="Arial" w:hAnsi="Arial" w:cs="Arial"/>
        </w:rPr>
        <w:t xml:space="preserve"> should be removed from Schedule 1 Part 1 by strike through.</w:t>
      </w:r>
    </w:p>
    <w:p w14:paraId="350CD8A3" w14:textId="77777777" w:rsidR="00021179" w:rsidRPr="00021179" w:rsidRDefault="00021179" w:rsidP="00021179">
      <w:pPr>
        <w:pStyle w:val="ListParagraph"/>
        <w:jc w:val="both"/>
        <w:rPr>
          <w:rFonts w:ascii="Arial" w:hAnsi="Arial" w:cs="Arial"/>
        </w:rPr>
      </w:pPr>
    </w:p>
    <w:p w14:paraId="4F8C390C" w14:textId="77777777" w:rsidR="00EC6BC3" w:rsidRDefault="00021179">
      <w:pPr>
        <w:pStyle w:val="ListParagraph"/>
        <w:numPr>
          <w:ilvl w:val="0"/>
          <w:numId w:val="9"/>
        </w:numPr>
        <w:spacing w:line="276" w:lineRule="auto"/>
        <w:ind w:left="360"/>
        <w:contextualSpacing/>
        <w:jc w:val="both"/>
        <w:rPr>
          <w:rFonts w:ascii="Arial" w:hAnsi="Arial" w:cs="Arial"/>
        </w:rPr>
      </w:pPr>
      <w:r w:rsidRPr="00EC6BC3">
        <w:rPr>
          <w:rFonts w:ascii="Arial" w:hAnsi="Arial" w:cs="Arial"/>
        </w:rPr>
        <w:t xml:space="preserve">Where contracted </w:t>
      </w:r>
      <w:r w:rsidRPr="00EC6BC3">
        <w:rPr>
          <w:rFonts w:ascii="Arial" w:hAnsi="Arial" w:cs="Arial"/>
          <w:b/>
        </w:rPr>
        <w:t>Relevant Embedded Power Stations</w:t>
      </w:r>
      <w:r w:rsidRPr="00EC6BC3">
        <w:rPr>
          <w:rFonts w:ascii="Arial" w:hAnsi="Arial" w:cs="Arial"/>
        </w:rPr>
        <w:t xml:space="preserve"> terminate their agreement or reduce </w:t>
      </w:r>
      <w:r w:rsidRPr="00EC6BC3">
        <w:rPr>
          <w:rFonts w:ascii="Arial" w:hAnsi="Arial" w:cs="Arial"/>
          <w:b/>
        </w:rPr>
        <w:t>Developer Capacity</w:t>
      </w:r>
      <w:r w:rsidRPr="00EC6BC3">
        <w:rPr>
          <w:rFonts w:ascii="Arial" w:hAnsi="Arial" w:cs="Arial"/>
        </w:rPr>
        <w:t xml:space="preserve"> before connection the </w:t>
      </w:r>
      <w:r w:rsidRPr="00EC6BC3">
        <w:rPr>
          <w:rFonts w:ascii="Arial" w:hAnsi="Arial" w:cs="Arial"/>
          <w:b/>
        </w:rPr>
        <w:t>User</w:t>
      </w:r>
      <w:r w:rsidRPr="00EC6BC3">
        <w:rPr>
          <w:rFonts w:ascii="Arial" w:hAnsi="Arial" w:cs="Arial"/>
        </w:rPr>
        <w:t xml:space="preserve"> should notify </w:t>
      </w:r>
      <w:r w:rsidRPr="00EC6BC3">
        <w:rPr>
          <w:rFonts w:ascii="Arial" w:hAnsi="Arial" w:cs="Arial"/>
          <w:b/>
        </w:rPr>
        <w:t>The Company</w:t>
      </w:r>
      <w:r w:rsidRPr="00EC6BC3">
        <w:rPr>
          <w:rFonts w:ascii="Arial" w:hAnsi="Arial" w:cs="Arial"/>
        </w:rPr>
        <w:t xml:space="preserve"> within the timescale ([ ] business days) set out in Clause [ ] of the </w:t>
      </w:r>
      <w:r w:rsidRPr="00EC6BC3">
        <w:rPr>
          <w:rFonts w:ascii="Arial" w:hAnsi="Arial" w:cs="Arial"/>
          <w:b/>
        </w:rPr>
        <w:t>Construction Agreement</w:t>
      </w:r>
      <w:r w:rsidRPr="00EC6BC3">
        <w:rPr>
          <w:rFonts w:ascii="Arial" w:hAnsi="Arial" w:cs="Arial"/>
        </w:rPr>
        <w:t xml:space="preserve"> and removed from Appendix G Schedule 1 Part 1 by striking through. For the avoidance of doubt any such termination will attract a </w:t>
      </w:r>
      <w:r w:rsidRPr="00EC6BC3">
        <w:rPr>
          <w:rFonts w:ascii="Arial" w:hAnsi="Arial" w:cs="Arial"/>
          <w:b/>
        </w:rPr>
        <w:t>Cancellation Charge</w:t>
      </w:r>
      <w:r w:rsidRPr="00EC6BC3">
        <w:rPr>
          <w:rFonts w:ascii="Arial" w:hAnsi="Arial" w:cs="Arial"/>
        </w:rPr>
        <w:t xml:space="preserve"> in accordance with </w:t>
      </w:r>
      <w:r w:rsidRPr="00EC6BC3">
        <w:rPr>
          <w:rFonts w:ascii="Arial" w:hAnsi="Arial" w:cs="Arial"/>
          <w:b/>
        </w:rPr>
        <w:t>CUSC</w:t>
      </w:r>
      <w:r w:rsidRPr="00EC6BC3">
        <w:rPr>
          <w:rFonts w:ascii="Arial" w:hAnsi="Arial" w:cs="Arial"/>
        </w:rPr>
        <w:t xml:space="preserve"> Section 15.</w:t>
      </w:r>
      <w:r w:rsidR="00EC6BC3" w:rsidRPr="00EC6BC3">
        <w:rPr>
          <w:rFonts w:ascii="Arial" w:hAnsi="Arial" w:cs="Arial"/>
        </w:rPr>
        <w:t xml:space="preserve"> </w:t>
      </w:r>
    </w:p>
    <w:p w14:paraId="550B83C7" w14:textId="77777777" w:rsidR="00661810" w:rsidRPr="00661810" w:rsidRDefault="00661810" w:rsidP="00661810">
      <w:pPr>
        <w:pStyle w:val="ListParagraph"/>
        <w:rPr>
          <w:rFonts w:ascii="Arial" w:hAnsi="Arial" w:cs="Arial"/>
        </w:rPr>
      </w:pPr>
    </w:p>
    <w:p w14:paraId="51756EE7" w14:textId="1673BB6B" w:rsidR="00EC6BC3" w:rsidRPr="007D609A" w:rsidRDefault="00661810">
      <w:pPr>
        <w:pStyle w:val="ListParagraph"/>
        <w:numPr>
          <w:ilvl w:val="0"/>
          <w:numId w:val="9"/>
        </w:numPr>
        <w:spacing w:line="276" w:lineRule="auto"/>
        <w:ind w:left="360"/>
        <w:contextualSpacing/>
        <w:jc w:val="both"/>
        <w:rPr>
          <w:rFonts w:ascii="Arial" w:hAnsi="Arial" w:cs="Arial"/>
          <w:b/>
          <w:bCs/>
        </w:rPr>
      </w:pPr>
      <w:r w:rsidRPr="007D609A">
        <w:rPr>
          <w:rFonts w:ascii="Arial" w:hAnsi="Arial" w:cs="Arial"/>
          <w:b/>
          <w:bCs/>
        </w:rPr>
        <w:t xml:space="preserve">Appendix G Schedule 1 Part 2 - </w:t>
      </w:r>
      <w:r w:rsidRPr="007D609A">
        <w:rPr>
          <w:rFonts w:ascii="Arial" w:hAnsi="Arial" w:cs="Arial"/>
        </w:rPr>
        <w:t xml:space="preserve">Provides the </w:t>
      </w:r>
      <w:r w:rsidRPr="007D609A">
        <w:rPr>
          <w:rFonts w:ascii="Arial" w:hAnsi="Arial" w:cs="Arial"/>
          <w:b/>
          <w:bCs/>
        </w:rPr>
        <w:t>User</w:t>
      </w:r>
      <w:r w:rsidRPr="007D609A">
        <w:rPr>
          <w:rFonts w:ascii="Arial" w:hAnsi="Arial" w:cs="Arial"/>
        </w:rPr>
        <w:t xml:space="preserve"> with </w:t>
      </w:r>
      <w:r w:rsidRPr="007D609A">
        <w:rPr>
          <w:rFonts w:ascii="Arial" w:hAnsi="Arial" w:cs="Arial"/>
          <w:b/>
          <w:bCs/>
        </w:rPr>
        <w:t>Technical Limitations</w:t>
      </w:r>
      <w:r w:rsidRPr="007D609A">
        <w:rPr>
          <w:rFonts w:ascii="Arial" w:hAnsi="Arial" w:cs="Arial"/>
        </w:rPr>
        <w:t xml:space="preserve"> that must be applied to all </w:t>
      </w:r>
      <w:r w:rsidRPr="007D609A">
        <w:rPr>
          <w:rFonts w:ascii="Arial" w:hAnsi="Arial" w:cs="Arial"/>
          <w:b/>
          <w:bCs/>
        </w:rPr>
        <w:t>Relevant Embedded Power Stations</w:t>
      </w:r>
      <w:r w:rsidR="007D609A" w:rsidRPr="007D609A">
        <w:rPr>
          <w:rFonts w:ascii="Arial" w:hAnsi="Arial" w:cs="Arial"/>
          <w:b/>
          <w:bCs/>
        </w:rPr>
        <w:t xml:space="preserve"> </w:t>
      </w:r>
    </w:p>
    <w:p w14:paraId="5DA1EAAA" w14:textId="729C8FE4" w:rsidR="00021179" w:rsidRPr="00661810" w:rsidRDefault="00021179" w:rsidP="00661810">
      <w:pPr>
        <w:spacing w:line="276" w:lineRule="auto"/>
        <w:ind w:left="360"/>
        <w:contextualSpacing/>
        <w:jc w:val="both"/>
        <w:rPr>
          <w:del w:id="132" w:author="Angela Quinn (NESO)" w:date="2024-10-28T01:22:00Z"/>
          <w:rFonts w:ascii="Arial" w:hAnsi="Arial" w:cs="Arial"/>
        </w:rPr>
      </w:pPr>
      <w:del w:id="133" w:author="Angela Quinn (NESO)" w:date="2024-10-28T01:21:00Z">
        <w:r w:rsidRPr="00661810" w:rsidDel="00021179">
          <w:rPr>
            <w:rFonts w:ascii="Arial" w:hAnsi="Arial" w:cs="Arial"/>
          </w:rPr>
          <w:delText xml:space="preserve">The </w:delText>
        </w:r>
        <w:r w:rsidRPr="00661810" w:rsidDel="00021179">
          <w:rPr>
            <w:rFonts w:ascii="Arial" w:hAnsi="Arial" w:cs="Arial"/>
            <w:b/>
            <w:bCs/>
          </w:rPr>
          <w:delText>User</w:delText>
        </w:r>
        <w:r w:rsidRPr="00661810" w:rsidDel="00021179">
          <w:rPr>
            <w:rFonts w:ascii="Arial" w:hAnsi="Arial" w:cs="Arial"/>
          </w:rPr>
          <w:delText xml:space="preserve"> can propose the addition of new or replacement </w:delText>
        </w:r>
        <w:r w:rsidRPr="00661810" w:rsidDel="00021179">
          <w:rPr>
            <w:rFonts w:ascii="Arial" w:hAnsi="Arial" w:cs="Arial"/>
            <w:b/>
            <w:bCs/>
          </w:rPr>
          <w:delText>Relevant Embedded Power Stations</w:delText>
        </w:r>
        <w:r w:rsidRPr="00661810" w:rsidDel="00021179">
          <w:rPr>
            <w:rFonts w:ascii="Arial" w:hAnsi="Arial" w:cs="Arial"/>
          </w:rPr>
          <w:delText xml:space="preserve"> in Appendix G Schedule 1 Part 1 provided the technical conditions listed are met</w:delText>
        </w:r>
      </w:del>
      <w:del w:id="134" w:author="Angela Quinn (NESO)" w:date="2024-10-18T12:58:00Z">
        <w:r w:rsidRPr="00661810" w:rsidDel="00021179">
          <w:rPr>
            <w:rFonts w:ascii="Arial" w:hAnsi="Arial" w:cs="Arial"/>
          </w:rPr>
          <w:delText xml:space="preserve"> and that the</w:delText>
        </w:r>
      </w:del>
      <w:del w:id="135" w:author="Angela Quinn (NESO)" w:date="2024-10-28T01:21:00Z">
        <w:r w:rsidRPr="00661810" w:rsidDel="00021179">
          <w:rPr>
            <w:rFonts w:ascii="Arial" w:hAnsi="Arial" w:cs="Arial"/>
            <w:b/>
            <w:bCs/>
          </w:rPr>
          <w:delText xml:space="preserve"> Total MWs </w:delText>
        </w:r>
      </w:del>
      <w:del w:id="136" w:author="Angela Quinn (NESO)" w:date="2024-10-18T12:58:00Z">
        <w:r w:rsidRPr="00661810" w:rsidDel="00021179">
          <w:rPr>
            <w:rFonts w:ascii="Arial" w:hAnsi="Arial" w:cs="Arial"/>
          </w:rPr>
          <w:delText xml:space="preserve">Table 1 remains below the </w:delText>
        </w:r>
      </w:del>
      <w:del w:id="137" w:author="Angela Quinn (NESO)" w:date="2024-10-28T01:21:00Z">
        <w:r w:rsidRPr="00661810" w:rsidDel="00021179">
          <w:rPr>
            <w:rFonts w:ascii="Arial" w:hAnsi="Arial" w:cs="Arial"/>
            <w:b/>
            <w:bCs/>
          </w:rPr>
          <w:delText>Materiality Trigger.</w:delText>
        </w:r>
      </w:del>
      <w:r w:rsidRPr="00661810">
        <w:rPr>
          <w:rFonts w:ascii="Arial" w:hAnsi="Arial" w:cs="Arial"/>
        </w:rPr>
        <w:t xml:space="preserve"> </w:t>
      </w:r>
      <w:del w:id="138" w:author="Angela Quinn (NESO)" w:date="2024-10-28T01:22:00Z">
        <w:r w:rsidRPr="00661810" w:rsidDel="00021179">
          <w:rPr>
            <w:rFonts w:ascii="Arial" w:hAnsi="Arial" w:cs="Arial"/>
          </w:rPr>
          <w:delText xml:space="preserve">Any such additions will be formally agreed between </w:delText>
        </w:r>
        <w:r w:rsidRPr="00661810" w:rsidDel="00021179">
          <w:rPr>
            <w:rFonts w:ascii="Arial" w:hAnsi="Arial" w:cs="Arial"/>
            <w:b/>
            <w:bCs/>
          </w:rPr>
          <w:delText>The Company</w:delText>
        </w:r>
        <w:r w:rsidRPr="00661810" w:rsidDel="00021179">
          <w:rPr>
            <w:rFonts w:ascii="Arial" w:hAnsi="Arial" w:cs="Arial"/>
          </w:rPr>
          <w:delText xml:space="preserve"> and the </w:delText>
        </w:r>
        <w:r w:rsidRPr="00661810" w:rsidDel="00021179">
          <w:rPr>
            <w:rFonts w:ascii="Arial" w:hAnsi="Arial" w:cs="Arial"/>
            <w:b/>
            <w:bCs/>
          </w:rPr>
          <w:delText xml:space="preserve">User </w:delText>
        </w:r>
        <w:r w:rsidRPr="00661810" w:rsidDel="00021179">
          <w:rPr>
            <w:rFonts w:ascii="Arial" w:hAnsi="Arial" w:cs="Arial"/>
          </w:rPr>
          <w:delText xml:space="preserve">through the administration process (as set out below). Subject always to Paragraph 10.10 of this Schedule 2, </w:delText>
        </w:r>
        <w:r w:rsidRPr="00661810" w:rsidDel="00021179">
          <w:rPr>
            <w:rFonts w:ascii="Arial" w:hAnsi="Arial" w:cs="Arial"/>
            <w:b/>
            <w:bCs/>
          </w:rPr>
          <w:delText>The Company</w:delText>
        </w:r>
        <w:r w:rsidRPr="00661810" w:rsidDel="00021179">
          <w:rPr>
            <w:rFonts w:ascii="Arial" w:hAnsi="Arial" w:cs="Arial"/>
          </w:rPr>
          <w:delText xml:space="preserve"> shall not reduce the </w:delText>
        </w:r>
        <w:r w:rsidRPr="00661810" w:rsidDel="00021179">
          <w:rPr>
            <w:rFonts w:ascii="Arial" w:hAnsi="Arial" w:cs="Arial"/>
            <w:b/>
            <w:bCs/>
          </w:rPr>
          <w:delText>Total MWs</w:delText>
        </w:r>
        <w:r w:rsidRPr="00661810" w:rsidDel="00021179">
          <w:rPr>
            <w:rFonts w:ascii="Arial" w:hAnsi="Arial" w:cs="Arial"/>
          </w:rPr>
          <w:delText xml:space="preserve"> </w:delText>
        </w:r>
      </w:del>
      <w:del w:id="139" w:author="Angela Quinn (NESO)" w:date="2024-10-18T12:58:00Z">
        <w:r w:rsidRPr="00661810" w:rsidDel="00021179">
          <w:rPr>
            <w:rFonts w:ascii="Arial" w:hAnsi="Arial" w:cs="Arial"/>
          </w:rPr>
          <w:delText xml:space="preserve">or </w:delText>
        </w:r>
      </w:del>
      <w:del w:id="140" w:author="Angela Quinn (NESO)" w:date="2024-10-28T01:22:00Z">
        <w:r w:rsidRPr="00661810" w:rsidDel="00021179">
          <w:rPr>
            <w:rFonts w:ascii="Arial" w:hAnsi="Arial" w:cs="Arial"/>
            <w:b/>
            <w:bCs/>
          </w:rPr>
          <w:delText>Materiality Trigger</w:delText>
        </w:r>
      </w:del>
      <w:del w:id="141" w:author="Angela Quinn (NESO)" w:date="2024-10-18T12:58:00Z">
        <w:r w:rsidRPr="00661810" w:rsidDel="00021179">
          <w:rPr>
            <w:rFonts w:ascii="Arial" w:hAnsi="Arial" w:cs="Arial"/>
          </w:rPr>
          <w:delText xml:space="preserve"> </w:delText>
        </w:r>
      </w:del>
      <w:del w:id="142" w:author="Angela Quinn (NESO)" w:date="2024-10-28T01:22:00Z">
        <w:r w:rsidRPr="00661810" w:rsidDel="00021179">
          <w:rPr>
            <w:rFonts w:ascii="Arial" w:hAnsi="Arial" w:cs="Arial"/>
          </w:rPr>
          <w:delText>figure</w:delText>
        </w:r>
      </w:del>
      <w:del w:id="143" w:author="Angela Quinn (NESO)" w:date="2024-10-18T12:58:00Z">
        <w:r w:rsidRPr="00661810" w:rsidDel="00021179">
          <w:rPr>
            <w:rFonts w:ascii="Arial" w:hAnsi="Arial" w:cs="Arial"/>
          </w:rPr>
          <w:delText>s</w:delText>
        </w:r>
      </w:del>
      <w:del w:id="144" w:author="Angela Quinn (NESO)" w:date="2024-10-28T01:22:00Z">
        <w:r w:rsidRPr="00661810" w:rsidDel="00021179">
          <w:rPr>
            <w:rFonts w:ascii="Arial" w:hAnsi="Arial" w:cs="Arial"/>
          </w:rPr>
          <w:delText xml:space="preserve"> without first notifying the </w:delText>
        </w:r>
        <w:r w:rsidRPr="00661810" w:rsidDel="00021179">
          <w:rPr>
            <w:rFonts w:ascii="Arial" w:hAnsi="Arial" w:cs="Arial"/>
            <w:b/>
            <w:bCs/>
          </w:rPr>
          <w:delText>User</w:delText>
        </w:r>
        <w:r w:rsidRPr="00661810" w:rsidDel="00021179">
          <w:rPr>
            <w:rFonts w:ascii="Arial" w:hAnsi="Arial" w:cs="Arial"/>
          </w:rPr>
          <w:delText xml:space="preserve"> by initiating an </w:delText>
        </w:r>
        <w:r w:rsidRPr="00661810" w:rsidDel="00021179">
          <w:rPr>
            <w:rFonts w:ascii="Arial" w:hAnsi="Arial" w:cs="Arial"/>
            <w:b/>
            <w:bCs/>
          </w:rPr>
          <w:delText xml:space="preserve">Interactivity </w:delText>
        </w:r>
        <w:r w:rsidRPr="00661810" w:rsidDel="00021179">
          <w:rPr>
            <w:rFonts w:ascii="Arial" w:hAnsi="Arial" w:cs="Arial"/>
          </w:rPr>
          <w:delText xml:space="preserve">process. The </w:delText>
        </w:r>
        <w:r w:rsidRPr="00661810" w:rsidDel="00021179">
          <w:rPr>
            <w:rFonts w:ascii="Arial" w:hAnsi="Arial" w:cs="Arial"/>
            <w:b/>
            <w:bCs/>
          </w:rPr>
          <w:delText>User</w:delText>
        </w:r>
        <w:r w:rsidRPr="00661810" w:rsidDel="00021179">
          <w:rPr>
            <w:rFonts w:ascii="Arial" w:hAnsi="Arial" w:cs="Arial"/>
          </w:rPr>
          <w:delText xml:space="preserve"> shall confirm if the potential reduction in </w:delText>
        </w:r>
        <w:r w:rsidRPr="00661810" w:rsidDel="00021179">
          <w:rPr>
            <w:rFonts w:ascii="Arial" w:hAnsi="Arial" w:cs="Arial"/>
            <w:b/>
            <w:bCs/>
          </w:rPr>
          <w:delText>Total MWs</w:delText>
        </w:r>
        <w:r w:rsidRPr="00661810" w:rsidDel="00021179">
          <w:rPr>
            <w:rFonts w:ascii="Arial" w:hAnsi="Arial" w:cs="Arial"/>
          </w:rPr>
          <w:delText xml:space="preserve"> </w:delText>
        </w:r>
      </w:del>
      <w:del w:id="145" w:author="Angela Quinn (NESO)" w:date="2024-10-18T12:59:00Z">
        <w:r w:rsidRPr="00661810" w:rsidDel="00021179">
          <w:rPr>
            <w:rFonts w:ascii="Arial" w:hAnsi="Arial" w:cs="Arial"/>
          </w:rPr>
          <w:delText xml:space="preserve">or </w:delText>
        </w:r>
      </w:del>
      <w:del w:id="146" w:author="Angela Quinn (NESO)" w:date="2024-10-28T01:22:00Z">
        <w:r w:rsidRPr="00661810" w:rsidDel="00021179">
          <w:rPr>
            <w:rFonts w:ascii="Arial" w:hAnsi="Arial" w:cs="Arial"/>
            <w:b/>
            <w:bCs/>
          </w:rPr>
          <w:delText>Materiality Trigger</w:delText>
        </w:r>
      </w:del>
      <w:del w:id="147" w:author="Angela Quinn (NESO)" w:date="2024-10-18T12:59:00Z">
        <w:r w:rsidRPr="00661810" w:rsidDel="00021179">
          <w:rPr>
            <w:rFonts w:ascii="Arial" w:hAnsi="Arial" w:cs="Arial"/>
          </w:rPr>
          <w:delText xml:space="preserve"> </w:delText>
        </w:r>
      </w:del>
      <w:del w:id="148" w:author="Angela Quinn (NESO)" w:date="2024-10-28T01:22:00Z">
        <w:r w:rsidRPr="00661810" w:rsidDel="00021179">
          <w:rPr>
            <w:rFonts w:ascii="Arial" w:hAnsi="Arial" w:cs="Arial"/>
          </w:rPr>
          <w:delText xml:space="preserve">impacts upon any </w:delText>
        </w:r>
        <w:r w:rsidRPr="00661810" w:rsidDel="00021179">
          <w:rPr>
            <w:rFonts w:ascii="Arial" w:hAnsi="Arial" w:cs="Arial"/>
            <w:b/>
            <w:bCs/>
          </w:rPr>
          <w:delText>Relevant Embedded Power Stations</w:delText>
        </w:r>
        <w:r w:rsidRPr="00661810" w:rsidDel="00021179">
          <w:rPr>
            <w:rFonts w:ascii="Arial" w:hAnsi="Arial" w:cs="Arial"/>
          </w:rPr>
          <w:delText xml:space="preserve"> to </w:delText>
        </w:r>
        <w:r w:rsidRPr="00661810" w:rsidDel="00021179">
          <w:rPr>
            <w:rFonts w:ascii="Arial" w:hAnsi="Arial" w:cs="Arial"/>
            <w:b/>
            <w:bCs/>
          </w:rPr>
          <w:delText>The Company</w:delText>
        </w:r>
        <w:r w:rsidRPr="00661810" w:rsidDel="00021179">
          <w:rPr>
            <w:rFonts w:ascii="Arial" w:hAnsi="Arial" w:cs="Arial"/>
          </w:rPr>
          <w:delText xml:space="preserve"> within 10 business days. Should the </w:delText>
        </w:r>
        <w:r w:rsidRPr="00661810" w:rsidDel="00021179">
          <w:rPr>
            <w:rFonts w:ascii="Arial" w:hAnsi="Arial" w:cs="Arial"/>
            <w:b/>
            <w:bCs/>
          </w:rPr>
          <w:delText>User</w:delText>
        </w:r>
        <w:r w:rsidRPr="00661810" w:rsidDel="00021179">
          <w:rPr>
            <w:rFonts w:ascii="Arial" w:hAnsi="Arial" w:cs="Arial"/>
          </w:rPr>
          <w:delText>;</w:delText>
        </w:r>
      </w:del>
    </w:p>
    <w:p w14:paraId="27B46615" w14:textId="77777777" w:rsidR="00021179" w:rsidRPr="00021179" w:rsidRDefault="00021179" w:rsidP="00021179">
      <w:pPr>
        <w:pStyle w:val="ListParagraph"/>
        <w:rPr>
          <w:del w:id="149" w:author="Angela Quinn (NESO)" w:date="2024-10-28T01:22:00Z"/>
          <w:rFonts w:ascii="Arial" w:hAnsi="Arial" w:cs="Arial"/>
        </w:rPr>
      </w:pPr>
    </w:p>
    <w:p w14:paraId="4EBD03CD" w14:textId="7D462215" w:rsidR="00021179" w:rsidRPr="00021179" w:rsidRDefault="00021179" w:rsidP="00021179">
      <w:pPr>
        <w:pStyle w:val="ListParagraph"/>
        <w:numPr>
          <w:ilvl w:val="1"/>
          <w:numId w:val="9"/>
        </w:numPr>
        <w:spacing w:line="276" w:lineRule="auto"/>
        <w:contextualSpacing/>
        <w:jc w:val="both"/>
        <w:rPr>
          <w:del w:id="150" w:author="Angela Quinn (NESO)" w:date="2024-10-28T01:22:00Z"/>
          <w:rFonts w:ascii="Arial" w:hAnsi="Arial" w:cs="Arial"/>
        </w:rPr>
      </w:pPr>
      <w:del w:id="151" w:author="Angela Quinn (NESO)" w:date="2024-10-28T01:22:00Z">
        <w:r w:rsidRPr="6AFBC584" w:rsidDel="00021179">
          <w:rPr>
            <w:rFonts w:ascii="Arial" w:hAnsi="Arial" w:cs="Arial"/>
          </w:rPr>
          <w:delText xml:space="preserve">Either not confirm the impact upon </w:delText>
        </w:r>
        <w:r w:rsidRPr="6AFBC584" w:rsidDel="00021179">
          <w:rPr>
            <w:rFonts w:ascii="Arial" w:hAnsi="Arial" w:cs="Arial"/>
            <w:b/>
            <w:bCs/>
          </w:rPr>
          <w:delText>Relevant Embedded Power Stations</w:delText>
        </w:r>
        <w:r w:rsidRPr="6AFBC584" w:rsidDel="00021179">
          <w:rPr>
            <w:rFonts w:ascii="Arial" w:hAnsi="Arial" w:cs="Arial"/>
          </w:rPr>
          <w:delText xml:space="preserve"> or confirms there is no impact upon </w:delText>
        </w:r>
        <w:r w:rsidRPr="6AFBC584" w:rsidDel="00021179">
          <w:rPr>
            <w:rFonts w:ascii="Arial" w:hAnsi="Arial" w:cs="Arial"/>
            <w:b/>
            <w:bCs/>
          </w:rPr>
          <w:delText>Relevant Embedded Power Stations</w:delText>
        </w:r>
        <w:r w:rsidRPr="6AFBC584" w:rsidDel="00021179">
          <w:rPr>
            <w:rFonts w:ascii="Arial" w:hAnsi="Arial" w:cs="Arial"/>
          </w:rPr>
          <w:delText xml:space="preserve">, the </w:delText>
        </w:r>
        <w:r w:rsidRPr="6AFBC584" w:rsidDel="00021179">
          <w:rPr>
            <w:rFonts w:ascii="Arial" w:hAnsi="Arial" w:cs="Arial"/>
            <w:b/>
            <w:bCs/>
          </w:rPr>
          <w:delText>Total MWs</w:delText>
        </w:r>
        <w:r w:rsidRPr="6AFBC584" w:rsidDel="00021179">
          <w:rPr>
            <w:rFonts w:ascii="Arial" w:hAnsi="Arial" w:cs="Arial"/>
          </w:rPr>
          <w:delText xml:space="preserve"> </w:delText>
        </w:r>
      </w:del>
      <w:del w:id="152" w:author="Angela Quinn (NESO)" w:date="2024-10-18T12:59:00Z">
        <w:r w:rsidRPr="6AFBC584" w:rsidDel="00021179">
          <w:rPr>
            <w:rFonts w:ascii="Arial" w:hAnsi="Arial" w:cs="Arial"/>
          </w:rPr>
          <w:delText xml:space="preserve">and/or </w:delText>
        </w:r>
      </w:del>
      <w:del w:id="153" w:author="Angela Quinn (NESO)" w:date="2024-10-28T01:22:00Z">
        <w:r w:rsidRPr="6AFBC584" w:rsidDel="00021179">
          <w:rPr>
            <w:rFonts w:ascii="Arial" w:hAnsi="Arial" w:cs="Arial"/>
            <w:b/>
            <w:bCs/>
          </w:rPr>
          <w:delText>Materiality Trigger</w:delText>
        </w:r>
      </w:del>
      <w:del w:id="154" w:author="Angela Quinn (NESO)" w:date="2024-10-18T12:59:00Z">
        <w:r w:rsidRPr="6AFBC584" w:rsidDel="00021179">
          <w:rPr>
            <w:rFonts w:ascii="Arial" w:hAnsi="Arial" w:cs="Arial"/>
          </w:rPr>
          <w:delText xml:space="preserve"> </w:delText>
        </w:r>
      </w:del>
      <w:del w:id="155" w:author="Angela Quinn (NESO)" w:date="2024-10-28T01:22:00Z">
        <w:r w:rsidRPr="6AFBC584" w:rsidDel="00021179">
          <w:rPr>
            <w:rFonts w:ascii="Arial" w:hAnsi="Arial" w:cs="Arial"/>
          </w:rPr>
          <w:delText>shall be reduced.</w:delText>
        </w:r>
      </w:del>
    </w:p>
    <w:p w14:paraId="4447B6F3" w14:textId="77777777" w:rsidR="00021179" w:rsidRPr="00021179" w:rsidRDefault="00021179" w:rsidP="00021179">
      <w:pPr>
        <w:pStyle w:val="ListParagraph"/>
        <w:numPr>
          <w:ilvl w:val="1"/>
          <w:numId w:val="9"/>
        </w:numPr>
        <w:spacing w:line="276" w:lineRule="auto"/>
        <w:contextualSpacing/>
        <w:jc w:val="both"/>
        <w:rPr>
          <w:del w:id="156" w:author="Angela Quinn (NESO)" w:date="2024-10-28T01:22:00Z"/>
          <w:rFonts w:ascii="Arial" w:hAnsi="Arial" w:cs="Arial"/>
        </w:rPr>
      </w:pPr>
      <w:del w:id="157" w:author="Angela Quinn (NESO)" w:date="2024-10-28T01:22:00Z">
        <w:r w:rsidRPr="6AFBC584" w:rsidDel="00021179">
          <w:rPr>
            <w:rFonts w:ascii="Arial" w:hAnsi="Arial" w:cs="Arial"/>
          </w:rPr>
          <w:delText xml:space="preserve">Confirm there is an impact upon </w:delText>
        </w:r>
        <w:r w:rsidRPr="6AFBC584" w:rsidDel="00021179">
          <w:rPr>
            <w:rFonts w:ascii="Arial" w:hAnsi="Arial" w:cs="Arial"/>
            <w:b/>
            <w:bCs/>
          </w:rPr>
          <w:delText>Relevant Embedded Power Stations</w:delText>
        </w:r>
        <w:r w:rsidRPr="6AFBC584" w:rsidDel="00021179">
          <w:rPr>
            <w:rFonts w:ascii="Arial" w:hAnsi="Arial" w:cs="Arial"/>
          </w:rPr>
          <w:delText xml:space="preserve">, the </w:delText>
        </w:r>
        <w:r w:rsidRPr="6AFBC584" w:rsidDel="00021179">
          <w:rPr>
            <w:rFonts w:ascii="Arial" w:hAnsi="Arial" w:cs="Arial"/>
            <w:b/>
            <w:bCs/>
          </w:rPr>
          <w:delText>Interactivity Policy</w:delText>
        </w:r>
        <w:r w:rsidRPr="6AFBC584" w:rsidDel="00021179">
          <w:rPr>
            <w:rFonts w:ascii="Arial" w:hAnsi="Arial" w:cs="Arial"/>
          </w:rPr>
          <w:delText xml:space="preserve"> shall be used and any reduction will be dependent upon the outcome of the process described in the </w:delText>
        </w:r>
        <w:r w:rsidRPr="6AFBC584" w:rsidDel="00021179">
          <w:rPr>
            <w:rFonts w:ascii="Arial" w:hAnsi="Arial" w:cs="Arial"/>
            <w:b/>
            <w:bCs/>
          </w:rPr>
          <w:delText>Interactivity Policy</w:delText>
        </w:r>
        <w:r w:rsidRPr="6AFBC584" w:rsidDel="00021179">
          <w:rPr>
            <w:rFonts w:ascii="Arial" w:hAnsi="Arial" w:cs="Arial"/>
          </w:rPr>
          <w:delText>.</w:delText>
        </w:r>
      </w:del>
    </w:p>
    <w:p w14:paraId="0E425C33" w14:textId="77777777" w:rsidR="00021179" w:rsidRPr="00021179" w:rsidRDefault="00021179" w:rsidP="00021179">
      <w:pPr>
        <w:pStyle w:val="ListParagraph"/>
        <w:rPr>
          <w:rFonts w:ascii="Arial" w:hAnsi="Arial" w:cs="Arial"/>
        </w:rPr>
      </w:pPr>
    </w:p>
    <w:p w14:paraId="22D7D4CA" w14:textId="77777777" w:rsidR="00021179" w:rsidRDefault="00021179" w:rsidP="6AFBC584">
      <w:pPr>
        <w:pStyle w:val="ListParagraph"/>
        <w:rPr>
          <w:del w:id="158" w:author="Angela Quinn (NESO)" w:date="2024-10-28T01:19:00Z"/>
          <w:rFonts w:ascii="Arial" w:hAnsi="Arial" w:cs="Arial"/>
          <w:b/>
          <w:bCs/>
        </w:rPr>
      </w:pPr>
      <w:del w:id="159" w:author="Angela Quinn (NESO)" w:date="2024-10-28T01:19:00Z">
        <w:r w:rsidRPr="6AFBC584" w:rsidDel="00021179">
          <w:rPr>
            <w:rFonts w:ascii="Arial" w:hAnsi="Arial" w:cs="Arial"/>
            <w:b/>
            <w:bCs/>
          </w:rPr>
          <w:delText>Transferable Capacity</w:delText>
        </w:r>
      </w:del>
    </w:p>
    <w:p w14:paraId="537BDDC7" w14:textId="77777777" w:rsidR="008E68C3" w:rsidRPr="00021179" w:rsidRDefault="008E68C3" w:rsidP="00021179">
      <w:pPr>
        <w:pStyle w:val="ListParagraph"/>
        <w:rPr>
          <w:del w:id="160" w:author="Angela Quinn (NESO)" w:date="2024-10-28T01:19:00Z"/>
          <w:rFonts w:ascii="Arial" w:hAnsi="Arial" w:cs="Arial"/>
        </w:rPr>
      </w:pPr>
    </w:p>
    <w:p w14:paraId="4D0B0F11" w14:textId="13E8DDFA" w:rsidR="00021179" w:rsidRPr="00021179" w:rsidRDefault="00021179" w:rsidP="00021179">
      <w:pPr>
        <w:ind w:left="720"/>
        <w:jc w:val="both"/>
        <w:rPr>
          <w:del w:id="161" w:author="Angela Quinn (NESO)" w:date="2024-10-28T01:19:00Z"/>
          <w:rFonts w:ascii="Arial" w:hAnsi="Arial" w:cs="Arial"/>
        </w:rPr>
      </w:pPr>
      <w:del w:id="162" w:author="Angela Quinn (NESO)" w:date="2024-10-28T01:19:00Z">
        <w:r w:rsidRPr="6AFBC584" w:rsidDel="00021179">
          <w:rPr>
            <w:rFonts w:ascii="Arial" w:hAnsi="Arial" w:cs="Arial"/>
          </w:rPr>
          <w:delText xml:space="preserve">Where requirements at the </w:delText>
        </w:r>
        <w:r w:rsidRPr="6AFBC584" w:rsidDel="00021179">
          <w:rPr>
            <w:rFonts w:ascii="Arial" w:hAnsi="Arial" w:cs="Arial"/>
            <w:b/>
            <w:bCs/>
          </w:rPr>
          <w:delText>Connection Site</w:delText>
        </w:r>
        <w:r w:rsidRPr="6AFBC584" w:rsidDel="00021179">
          <w:rPr>
            <w:rFonts w:ascii="Arial" w:hAnsi="Arial" w:cs="Arial"/>
          </w:rPr>
          <w:delText xml:space="preserve"> exceed the </w:delText>
        </w:r>
        <w:r w:rsidRPr="6AFBC584" w:rsidDel="00021179">
          <w:rPr>
            <w:rFonts w:ascii="Arial" w:hAnsi="Arial" w:cs="Arial"/>
            <w:b/>
            <w:bCs/>
          </w:rPr>
          <w:delText>Total MWs</w:delText>
        </w:r>
        <w:r w:rsidRPr="6AFBC584" w:rsidDel="00021179">
          <w:rPr>
            <w:rFonts w:ascii="Arial" w:hAnsi="Arial" w:cs="Arial"/>
          </w:rPr>
          <w:delText xml:space="preserve"> set by a wider system limitation rather than the capacity at the </w:delText>
        </w:r>
        <w:r w:rsidRPr="6AFBC584" w:rsidDel="00021179">
          <w:rPr>
            <w:rFonts w:ascii="Arial" w:hAnsi="Arial" w:cs="Arial"/>
            <w:b/>
            <w:bCs/>
          </w:rPr>
          <w:delText>Connection Site</w:delText>
        </w:r>
        <w:r w:rsidRPr="6AFBC584" w:rsidDel="00021179">
          <w:rPr>
            <w:rFonts w:ascii="Arial" w:hAnsi="Arial" w:cs="Arial"/>
          </w:rPr>
          <w:delText xml:space="preserve"> it may be possible to transfer </w:delText>
        </w:r>
        <w:r w:rsidRPr="6AFBC584" w:rsidDel="00021179">
          <w:rPr>
            <w:rFonts w:ascii="Arial" w:hAnsi="Arial" w:cs="Arial"/>
            <w:b/>
            <w:bCs/>
          </w:rPr>
          <w:delText>Developer Capacity</w:delText>
        </w:r>
        <w:r w:rsidRPr="6AFBC584" w:rsidDel="00021179">
          <w:rPr>
            <w:rFonts w:ascii="Arial" w:hAnsi="Arial" w:cs="Arial"/>
          </w:rPr>
          <w:delText xml:space="preserve"> </w:delText>
        </w:r>
      </w:del>
      <w:del w:id="163" w:author="Angela Quinn (NESO)" w:date="2024-10-18T12:59:00Z">
        <w:r w:rsidRPr="6AFBC584" w:rsidDel="00021179">
          <w:rPr>
            <w:rFonts w:ascii="Arial" w:hAnsi="Arial" w:cs="Arial"/>
          </w:rPr>
          <w:delText xml:space="preserve">by reducing the </w:delText>
        </w:r>
      </w:del>
      <w:del w:id="164" w:author="Angela Quinn (NESO)" w:date="2024-10-28T01:19:00Z">
        <w:r w:rsidRPr="6AFBC584" w:rsidDel="00021179">
          <w:rPr>
            <w:rFonts w:ascii="Arial" w:hAnsi="Arial" w:cs="Arial"/>
            <w:b/>
            <w:bCs/>
          </w:rPr>
          <w:delText>Materiality Trigger</w:delText>
        </w:r>
      </w:del>
      <w:del w:id="165" w:author="Angela Quinn (NESO)" w:date="2024-10-18T12:59:00Z">
        <w:r w:rsidRPr="6AFBC584" w:rsidDel="00021179">
          <w:rPr>
            <w:rFonts w:ascii="Arial" w:hAnsi="Arial" w:cs="Arial"/>
          </w:rPr>
          <w:delText xml:space="preserve"> </w:delText>
        </w:r>
      </w:del>
      <w:del w:id="166" w:author="Angela Quinn (NESO)" w:date="2024-10-28T01:19:00Z">
        <w:r w:rsidRPr="6AFBC584" w:rsidDel="00021179">
          <w:rPr>
            <w:rFonts w:ascii="Arial" w:hAnsi="Arial" w:cs="Arial"/>
          </w:rPr>
          <w:delText>from another connection site within the wider system limitation group. In this instance it will be necessary to submit a revised Appendix G Schedule 1 for both impacted connection sites.</w:delText>
        </w:r>
      </w:del>
    </w:p>
    <w:p w14:paraId="3C4DD62B" w14:textId="77777777" w:rsidR="00021179" w:rsidRPr="00021179" w:rsidRDefault="00021179" w:rsidP="00021179">
      <w:pPr>
        <w:ind w:left="720"/>
        <w:jc w:val="both"/>
        <w:rPr>
          <w:rFonts w:ascii="Arial" w:hAnsi="Arial" w:cs="Arial"/>
        </w:rPr>
      </w:pPr>
    </w:p>
    <w:p w14:paraId="111E050B" w14:textId="77777777" w:rsidR="00021179" w:rsidRPr="00021179" w:rsidRDefault="00021179" w:rsidP="00021179">
      <w:pPr>
        <w:ind w:left="720"/>
        <w:jc w:val="both"/>
        <w:rPr>
          <w:rFonts w:ascii="Arial" w:hAnsi="Arial" w:cs="Arial"/>
          <w:b/>
        </w:rPr>
      </w:pPr>
      <w:r w:rsidRPr="00021179">
        <w:rPr>
          <w:rFonts w:ascii="Arial" w:hAnsi="Arial" w:cs="Arial"/>
          <w:b/>
        </w:rPr>
        <w:t>Connection Asset Reverse Power Limit</w:t>
      </w:r>
    </w:p>
    <w:p w14:paraId="47B42D2B" w14:textId="77777777" w:rsidR="00021179" w:rsidRPr="00021179" w:rsidRDefault="00021179" w:rsidP="00021179">
      <w:pPr>
        <w:ind w:left="720"/>
        <w:jc w:val="both"/>
        <w:rPr>
          <w:rFonts w:ascii="Arial" w:hAnsi="Arial" w:cs="Arial"/>
        </w:rPr>
      </w:pPr>
    </w:p>
    <w:p w14:paraId="6635B0F9" w14:textId="77777777" w:rsidR="00021179" w:rsidRPr="00021179" w:rsidRDefault="00021179" w:rsidP="00021179">
      <w:pPr>
        <w:ind w:left="720"/>
        <w:jc w:val="both"/>
        <w:rPr>
          <w:rFonts w:ascii="Arial" w:hAnsi="Arial" w:cs="Arial"/>
        </w:rPr>
      </w:pPr>
      <w:r w:rsidRPr="00021179">
        <w:rPr>
          <w:rFonts w:ascii="Arial" w:hAnsi="Arial" w:cs="Arial"/>
        </w:rPr>
        <w:t xml:space="preserve">Where it is possible for the </w:t>
      </w:r>
      <w:r w:rsidRPr="00021179">
        <w:rPr>
          <w:rFonts w:ascii="Arial" w:hAnsi="Arial" w:cs="Arial"/>
          <w:b/>
        </w:rPr>
        <w:t xml:space="preserve">Total MWs </w:t>
      </w:r>
      <w:r w:rsidRPr="00021179">
        <w:rPr>
          <w:rFonts w:ascii="Arial" w:hAnsi="Arial" w:cs="Arial"/>
        </w:rPr>
        <w:t xml:space="preserve">Table 1 in Appendix G Schedule 1 minus the minimum GSP demand (as provided by the </w:t>
      </w:r>
      <w:r w:rsidRPr="00021179">
        <w:rPr>
          <w:rFonts w:ascii="Arial" w:hAnsi="Arial" w:cs="Arial"/>
          <w:b/>
        </w:rPr>
        <w:t xml:space="preserve">User </w:t>
      </w:r>
      <w:r w:rsidRPr="00021179">
        <w:rPr>
          <w:rFonts w:ascii="Arial" w:hAnsi="Arial" w:cs="Arial"/>
        </w:rPr>
        <w:t xml:space="preserve">to </w:t>
      </w:r>
      <w:r w:rsidRPr="00021179">
        <w:rPr>
          <w:rFonts w:ascii="Arial" w:hAnsi="Arial" w:cs="Arial"/>
          <w:b/>
        </w:rPr>
        <w:t>The Company</w:t>
      </w:r>
      <w:r w:rsidRPr="00021179">
        <w:rPr>
          <w:rFonts w:ascii="Arial" w:hAnsi="Arial" w:cs="Arial"/>
        </w:rPr>
        <w:t xml:space="preserve"> in accordance with the </w:t>
      </w:r>
      <w:r w:rsidRPr="00021179">
        <w:rPr>
          <w:rFonts w:ascii="Arial" w:hAnsi="Arial" w:cs="Arial"/>
          <w:b/>
        </w:rPr>
        <w:t>Data Registration Code</w:t>
      </w:r>
      <w:r w:rsidRPr="00021179">
        <w:rPr>
          <w:rFonts w:ascii="Arial" w:hAnsi="Arial" w:cs="Arial"/>
        </w:rPr>
        <w:t xml:space="preserve">) to exceed the </w:t>
      </w:r>
      <w:r w:rsidRPr="00021179">
        <w:rPr>
          <w:rFonts w:ascii="Arial" w:hAnsi="Arial" w:cs="Arial"/>
          <w:b/>
        </w:rPr>
        <w:t>Connection Asset Reverse Power Limit</w:t>
      </w:r>
      <w:r w:rsidRPr="00021179">
        <w:rPr>
          <w:rFonts w:ascii="Arial" w:hAnsi="Arial" w:cs="Arial"/>
        </w:rPr>
        <w:t xml:space="preserve"> the </w:t>
      </w:r>
      <w:r w:rsidRPr="00021179">
        <w:rPr>
          <w:rFonts w:ascii="Arial" w:hAnsi="Arial" w:cs="Arial"/>
          <w:b/>
        </w:rPr>
        <w:t>Use</w:t>
      </w:r>
      <w:r w:rsidRPr="00021179">
        <w:rPr>
          <w:rFonts w:ascii="Arial" w:hAnsi="Arial" w:cs="Arial"/>
        </w:rPr>
        <w:t xml:space="preserve">r will ensure operational facilities are in place to prevent the </w:t>
      </w:r>
      <w:r w:rsidRPr="00021179">
        <w:rPr>
          <w:rFonts w:ascii="Arial" w:hAnsi="Arial" w:cs="Arial"/>
          <w:b/>
        </w:rPr>
        <w:t>Connection Asset Reverse Power Limit</w:t>
      </w:r>
      <w:r w:rsidRPr="00021179">
        <w:rPr>
          <w:rFonts w:ascii="Arial" w:hAnsi="Arial" w:cs="Arial"/>
        </w:rPr>
        <w:t xml:space="preserve"> being exceeded. Where this is managed with an </w:t>
      </w:r>
      <w:r w:rsidRPr="00021179">
        <w:rPr>
          <w:rFonts w:ascii="Arial" w:hAnsi="Arial" w:cs="Arial"/>
          <w:b/>
        </w:rPr>
        <w:t>Automatic Network Management</w:t>
      </w:r>
      <w:r w:rsidRPr="00021179">
        <w:rPr>
          <w:rFonts w:ascii="Arial" w:hAnsi="Arial" w:cs="Arial"/>
        </w:rPr>
        <w:t xml:space="preserve"> scheme or other suitable control scheme, the requirements of this facility, including any </w:t>
      </w:r>
      <w:proofErr w:type="gramStart"/>
      <w:r w:rsidRPr="00021179">
        <w:rPr>
          <w:rFonts w:ascii="Arial" w:hAnsi="Arial" w:cs="Arial"/>
        </w:rPr>
        <w:t>short term</w:t>
      </w:r>
      <w:proofErr w:type="gramEnd"/>
      <w:r w:rsidRPr="00021179">
        <w:rPr>
          <w:rFonts w:ascii="Arial" w:hAnsi="Arial" w:cs="Arial"/>
        </w:rPr>
        <w:t xml:space="preserve"> overload capacity, will be defined in technical Appendix F3.  </w:t>
      </w:r>
    </w:p>
    <w:p w14:paraId="34D31EF1" w14:textId="77777777" w:rsidR="00021179" w:rsidRPr="00021179" w:rsidRDefault="00021179" w:rsidP="00021179">
      <w:pPr>
        <w:ind w:left="720"/>
        <w:jc w:val="both"/>
        <w:rPr>
          <w:rFonts w:ascii="Arial" w:hAnsi="Arial" w:cs="Arial"/>
        </w:rPr>
      </w:pPr>
    </w:p>
    <w:p w14:paraId="2256DF44" w14:textId="77777777" w:rsidR="00021179" w:rsidRPr="00021179" w:rsidRDefault="00021179" w:rsidP="00021179">
      <w:pPr>
        <w:ind w:left="720"/>
        <w:jc w:val="both"/>
        <w:rPr>
          <w:rFonts w:ascii="Arial" w:hAnsi="Arial" w:cs="Arial"/>
          <w:b/>
        </w:rPr>
      </w:pPr>
      <w:r w:rsidRPr="00021179">
        <w:rPr>
          <w:rFonts w:ascii="Arial" w:hAnsi="Arial" w:cs="Arial"/>
          <w:b/>
        </w:rPr>
        <w:t>Fault Level headroom</w:t>
      </w:r>
    </w:p>
    <w:p w14:paraId="79BFF3C3" w14:textId="77777777" w:rsidR="00021179" w:rsidRPr="00021179" w:rsidRDefault="00021179" w:rsidP="00021179">
      <w:pPr>
        <w:ind w:left="720"/>
        <w:jc w:val="both"/>
        <w:rPr>
          <w:rFonts w:ascii="Arial" w:hAnsi="Arial" w:cs="Arial"/>
        </w:rPr>
      </w:pPr>
    </w:p>
    <w:p w14:paraId="53F78BA8" w14:textId="77777777" w:rsidR="00021179" w:rsidRPr="00021179" w:rsidRDefault="00021179" w:rsidP="00021179">
      <w:pPr>
        <w:ind w:left="720"/>
        <w:jc w:val="both"/>
        <w:rPr>
          <w:rFonts w:ascii="Arial" w:hAnsi="Arial" w:cs="Arial"/>
        </w:rPr>
      </w:pPr>
      <w:r w:rsidRPr="00021179">
        <w:rPr>
          <w:rFonts w:ascii="Arial" w:hAnsi="Arial" w:cs="Arial"/>
        </w:rPr>
        <w:t xml:space="preserve">The </w:t>
      </w:r>
      <w:r w:rsidRPr="00021179">
        <w:rPr>
          <w:rFonts w:ascii="Arial" w:hAnsi="Arial" w:cs="Arial"/>
          <w:b/>
        </w:rPr>
        <w:t>User</w:t>
      </w:r>
      <w:r w:rsidRPr="00021179">
        <w:rPr>
          <w:rFonts w:ascii="Arial" w:hAnsi="Arial" w:cs="Arial"/>
        </w:rPr>
        <w:t xml:space="preserve"> will ensure that any changes in fault level caused by changes to the </w:t>
      </w:r>
      <w:r w:rsidRPr="00021179">
        <w:rPr>
          <w:rFonts w:ascii="Arial" w:hAnsi="Arial" w:cs="Arial"/>
          <w:b/>
        </w:rPr>
        <w:t>Relevant Embedded Power Stations</w:t>
      </w:r>
      <w:r w:rsidRPr="00021179">
        <w:rPr>
          <w:rFonts w:ascii="Arial" w:hAnsi="Arial" w:cs="Arial"/>
        </w:rPr>
        <w:t xml:space="preserve"> as listed in Appendix G Schedule 1 or other changes to the </w:t>
      </w:r>
      <w:r w:rsidRPr="00021179">
        <w:rPr>
          <w:rFonts w:ascii="Arial" w:hAnsi="Arial" w:cs="Arial"/>
          <w:b/>
        </w:rPr>
        <w:t>User’s</w:t>
      </w:r>
      <w:r w:rsidRPr="00021179">
        <w:rPr>
          <w:rFonts w:ascii="Arial" w:hAnsi="Arial" w:cs="Arial"/>
        </w:rPr>
        <w:t xml:space="preserve"> network remain below the site fault level limit. The fault level headroom is an indication on limitation of fault level on the </w:t>
      </w:r>
      <w:r w:rsidRPr="00021179">
        <w:rPr>
          <w:rFonts w:ascii="Arial" w:hAnsi="Arial" w:cs="Arial"/>
          <w:b/>
        </w:rPr>
        <w:t xml:space="preserve">Company’s </w:t>
      </w:r>
      <w:r w:rsidRPr="00021179">
        <w:rPr>
          <w:rFonts w:ascii="Arial" w:hAnsi="Arial" w:cs="Arial"/>
        </w:rPr>
        <w:t xml:space="preserve">and </w:t>
      </w:r>
      <w:proofErr w:type="gramStart"/>
      <w:r w:rsidRPr="00021179">
        <w:rPr>
          <w:rFonts w:ascii="Arial" w:hAnsi="Arial" w:cs="Arial"/>
          <w:b/>
        </w:rPr>
        <w:t>Third Party</w:t>
      </w:r>
      <w:proofErr w:type="gramEnd"/>
      <w:r w:rsidRPr="00021179">
        <w:rPr>
          <w:rFonts w:ascii="Arial" w:hAnsi="Arial" w:cs="Arial"/>
        </w:rPr>
        <w:t xml:space="preserve"> </w:t>
      </w:r>
      <w:r w:rsidRPr="00021179">
        <w:rPr>
          <w:rFonts w:ascii="Arial" w:hAnsi="Arial" w:cs="Arial"/>
          <w:b/>
        </w:rPr>
        <w:t>Users’</w:t>
      </w:r>
      <w:r w:rsidRPr="00021179">
        <w:rPr>
          <w:rFonts w:ascii="Arial" w:hAnsi="Arial" w:cs="Arial"/>
        </w:rPr>
        <w:t xml:space="preserve"> equipment at or reflected to the </w:t>
      </w:r>
      <w:r w:rsidRPr="00021179">
        <w:rPr>
          <w:rFonts w:ascii="Arial" w:hAnsi="Arial" w:cs="Arial"/>
          <w:b/>
        </w:rPr>
        <w:t>Connection Site</w:t>
      </w:r>
      <w:r w:rsidRPr="00021179">
        <w:rPr>
          <w:rFonts w:ascii="Arial" w:hAnsi="Arial" w:cs="Arial"/>
        </w:rPr>
        <w:t xml:space="preserve">. </w:t>
      </w:r>
      <w:r w:rsidRPr="00021179">
        <w:rPr>
          <w:rFonts w:ascii="Arial" w:hAnsi="Arial" w:cs="Arial"/>
          <w:b/>
        </w:rPr>
        <w:t>The Company</w:t>
      </w:r>
      <w:r w:rsidRPr="00021179">
        <w:rPr>
          <w:rFonts w:ascii="Arial" w:hAnsi="Arial" w:cs="Arial"/>
        </w:rPr>
        <w:t xml:space="preserve"> will recalculate the fault level headroom on receipt of technical data following breach of fault level headroom, or when conditions on the </w:t>
      </w:r>
      <w:r w:rsidRPr="00021179">
        <w:rPr>
          <w:rFonts w:ascii="Arial" w:hAnsi="Arial" w:cs="Arial"/>
          <w:b/>
        </w:rPr>
        <w:t xml:space="preserve">National Electricity Transmission System </w:t>
      </w:r>
      <w:r w:rsidRPr="00021179">
        <w:rPr>
          <w:rFonts w:ascii="Arial" w:hAnsi="Arial" w:cs="Arial"/>
        </w:rPr>
        <w:t xml:space="preserve">occur. </w:t>
      </w:r>
      <w:r w:rsidRPr="00021179">
        <w:rPr>
          <w:rFonts w:ascii="Arial" w:hAnsi="Arial" w:cs="Arial"/>
          <w:b/>
        </w:rPr>
        <w:t>The Company</w:t>
      </w:r>
      <w:r w:rsidRPr="00021179">
        <w:rPr>
          <w:rFonts w:ascii="Arial" w:hAnsi="Arial" w:cs="Arial"/>
        </w:rPr>
        <w:t xml:space="preserve"> will indicate the date that the </w:t>
      </w:r>
      <w:r w:rsidRPr="00021179">
        <w:rPr>
          <w:rFonts w:ascii="Arial" w:hAnsi="Arial" w:cs="Arial"/>
          <w:b/>
        </w:rPr>
        <w:t>User</w:t>
      </w:r>
      <w:r w:rsidRPr="00021179">
        <w:rPr>
          <w:rFonts w:ascii="Arial" w:hAnsi="Arial" w:cs="Arial"/>
        </w:rPr>
        <w:t xml:space="preserve"> submitted data in Appendix G Schedule 1 Part 2 was used for the fault level headroom assessment, the </w:t>
      </w:r>
      <w:r w:rsidRPr="00021179">
        <w:rPr>
          <w:rFonts w:ascii="Arial" w:hAnsi="Arial" w:cs="Arial"/>
          <w:b/>
        </w:rPr>
        <w:t xml:space="preserve">User </w:t>
      </w:r>
      <w:r w:rsidRPr="00021179">
        <w:rPr>
          <w:rFonts w:ascii="Arial" w:hAnsi="Arial" w:cs="Arial"/>
        </w:rPr>
        <w:t>will ensure that fault level assessments used for updates to Appendix G Schedule 1 are consistent with this submitted data.</w:t>
      </w:r>
    </w:p>
    <w:p w14:paraId="5AB583C5" w14:textId="77777777" w:rsidR="00021179" w:rsidRPr="00021179" w:rsidRDefault="00021179" w:rsidP="00021179">
      <w:pPr>
        <w:ind w:left="720"/>
        <w:jc w:val="both"/>
        <w:rPr>
          <w:rFonts w:ascii="Arial" w:hAnsi="Arial" w:cs="Arial"/>
        </w:rPr>
      </w:pPr>
    </w:p>
    <w:p w14:paraId="008D114F" w14:textId="77777777" w:rsidR="00021179" w:rsidRPr="00021179" w:rsidRDefault="00021179" w:rsidP="00021179">
      <w:pPr>
        <w:ind w:left="720"/>
        <w:jc w:val="both"/>
        <w:rPr>
          <w:rFonts w:ascii="Arial" w:hAnsi="Arial" w:cs="Arial"/>
          <w:b/>
        </w:rPr>
      </w:pPr>
      <w:r w:rsidRPr="00021179">
        <w:rPr>
          <w:rFonts w:ascii="Arial" w:hAnsi="Arial" w:cs="Arial"/>
          <w:b/>
        </w:rPr>
        <w:t>Generation Technology</w:t>
      </w:r>
    </w:p>
    <w:p w14:paraId="3EDDB707" w14:textId="77777777" w:rsidR="00021179" w:rsidRPr="00021179" w:rsidRDefault="00021179" w:rsidP="00021179">
      <w:pPr>
        <w:ind w:left="720"/>
        <w:jc w:val="both"/>
        <w:rPr>
          <w:rFonts w:ascii="Arial" w:hAnsi="Arial" w:cs="Arial"/>
          <w:b/>
        </w:rPr>
      </w:pPr>
    </w:p>
    <w:p w14:paraId="5AC34B47" w14:textId="77777777" w:rsidR="00021179" w:rsidRPr="00021179" w:rsidRDefault="00021179" w:rsidP="00021179">
      <w:pPr>
        <w:ind w:left="720"/>
        <w:jc w:val="both"/>
        <w:rPr>
          <w:rFonts w:ascii="Arial" w:hAnsi="Arial" w:cs="Arial"/>
        </w:rPr>
      </w:pPr>
      <w:r w:rsidRPr="00021179">
        <w:rPr>
          <w:rFonts w:ascii="Arial" w:hAnsi="Arial" w:cs="Arial"/>
        </w:rPr>
        <w:t xml:space="preserve">If there is a generator technology type limit on the </w:t>
      </w:r>
      <w:r w:rsidRPr="00021179">
        <w:rPr>
          <w:rFonts w:ascii="Arial" w:hAnsi="Arial" w:cs="Arial"/>
          <w:b/>
        </w:rPr>
        <w:t>Grid Supply Point</w:t>
      </w:r>
      <w:r w:rsidRPr="00021179">
        <w:rPr>
          <w:rFonts w:ascii="Arial" w:hAnsi="Arial" w:cs="Arial"/>
        </w:rPr>
        <w:t xml:space="preserve">, then the </w:t>
      </w:r>
      <w:r w:rsidRPr="00021179">
        <w:rPr>
          <w:rFonts w:ascii="Arial" w:hAnsi="Arial" w:cs="Arial"/>
          <w:b/>
        </w:rPr>
        <w:t xml:space="preserve">User </w:t>
      </w:r>
      <w:r w:rsidRPr="00021179">
        <w:rPr>
          <w:rFonts w:ascii="Arial" w:hAnsi="Arial" w:cs="Arial"/>
        </w:rPr>
        <w:t xml:space="preserve">will ensure any changes proposed to the Appendix G are consistent with that limit. </w:t>
      </w:r>
    </w:p>
    <w:p w14:paraId="112BCFE4" w14:textId="77777777" w:rsidR="00021179" w:rsidRPr="00021179" w:rsidRDefault="00021179" w:rsidP="00021179">
      <w:pPr>
        <w:ind w:left="720"/>
        <w:jc w:val="both"/>
        <w:rPr>
          <w:rFonts w:ascii="Arial" w:hAnsi="Arial" w:cs="Arial"/>
        </w:rPr>
      </w:pPr>
    </w:p>
    <w:p w14:paraId="58D32349" w14:textId="77777777" w:rsidR="00021179" w:rsidRPr="00021179" w:rsidRDefault="00021179" w:rsidP="00021179">
      <w:pPr>
        <w:ind w:left="720"/>
        <w:jc w:val="both"/>
        <w:rPr>
          <w:rFonts w:ascii="Arial" w:hAnsi="Arial" w:cs="Arial"/>
        </w:rPr>
      </w:pPr>
      <w:r w:rsidRPr="00021179">
        <w:rPr>
          <w:rFonts w:ascii="Arial" w:hAnsi="Arial" w:cs="Arial"/>
          <w:b/>
        </w:rPr>
        <w:t>Reassessment of Limits</w:t>
      </w:r>
    </w:p>
    <w:p w14:paraId="36FD8FF8" w14:textId="77777777" w:rsidR="00021179" w:rsidRPr="00021179" w:rsidRDefault="00021179" w:rsidP="00021179">
      <w:pPr>
        <w:ind w:left="720"/>
        <w:jc w:val="both"/>
        <w:rPr>
          <w:rFonts w:ascii="Arial" w:hAnsi="Arial" w:cs="Arial"/>
        </w:rPr>
      </w:pPr>
    </w:p>
    <w:p w14:paraId="3888FEE0" w14:textId="77777777" w:rsidR="00021179" w:rsidRPr="00021179" w:rsidRDefault="00021179" w:rsidP="00021179">
      <w:pPr>
        <w:ind w:left="720"/>
        <w:jc w:val="both"/>
        <w:rPr>
          <w:rFonts w:ascii="Arial" w:hAnsi="Arial" w:cs="Arial"/>
        </w:rPr>
      </w:pPr>
      <w:r w:rsidRPr="00021179">
        <w:rPr>
          <w:rFonts w:ascii="Arial" w:hAnsi="Arial" w:cs="Arial"/>
        </w:rPr>
        <w:t xml:space="preserve">If not otherwise changed, there should be an annual reassessment of limits to avoid the risk of background network changes causing the network to become unsafe or out of standards.  </w:t>
      </w:r>
    </w:p>
    <w:p w14:paraId="7AA6B2C9" w14:textId="77777777" w:rsidR="00021179" w:rsidRPr="00021179" w:rsidRDefault="00021179" w:rsidP="00021179">
      <w:pPr>
        <w:ind w:left="720"/>
        <w:jc w:val="both"/>
        <w:rPr>
          <w:rFonts w:ascii="Arial" w:hAnsi="Arial" w:cs="Arial"/>
        </w:rPr>
      </w:pPr>
    </w:p>
    <w:p w14:paraId="6825B9EF" w14:textId="77777777" w:rsidR="00021179" w:rsidRPr="00021179" w:rsidRDefault="00021179" w:rsidP="00021179">
      <w:pPr>
        <w:ind w:left="720"/>
        <w:jc w:val="both"/>
        <w:rPr>
          <w:rFonts w:ascii="Arial" w:hAnsi="Arial" w:cs="Arial"/>
        </w:rPr>
      </w:pPr>
      <w:r w:rsidRPr="00021179">
        <w:rPr>
          <w:rFonts w:ascii="Arial" w:hAnsi="Arial" w:cs="Arial"/>
        </w:rPr>
        <w:t xml:space="preserve">Both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 xml:space="preserve">User </w:t>
      </w:r>
      <w:r w:rsidRPr="00021179">
        <w:rPr>
          <w:rFonts w:ascii="Arial" w:hAnsi="Arial" w:cs="Arial"/>
        </w:rPr>
        <w:t xml:space="preserve">agree to an annual (or as otherwise agreed between the parties) meeting to review the assessment methods to be applied in Appendix G Schedule 1 at the </w:t>
      </w:r>
      <w:r w:rsidRPr="00021179">
        <w:rPr>
          <w:rFonts w:ascii="Arial" w:hAnsi="Arial" w:cs="Arial"/>
          <w:b/>
        </w:rPr>
        <w:t>Connection Site</w:t>
      </w:r>
      <w:r w:rsidRPr="00021179">
        <w:rPr>
          <w:rFonts w:ascii="Arial" w:hAnsi="Arial" w:cs="Arial"/>
        </w:rPr>
        <w:t>.</w:t>
      </w:r>
    </w:p>
    <w:p w14:paraId="0A5AFBD7"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360"/>
        <w:jc w:val="both"/>
        <w:rPr>
          <w:rFonts w:ascii="Arial" w:hAnsi="Arial" w:cs="Arial"/>
        </w:rPr>
      </w:pPr>
    </w:p>
    <w:p w14:paraId="5F7C1DCD" w14:textId="258818F9" w:rsidR="00021179" w:rsidRPr="00021179" w:rsidDel="00995765" w:rsidRDefault="00021179" w:rsidP="00021179">
      <w:pPr>
        <w:ind w:left="720"/>
        <w:jc w:val="both"/>
        <w:rPr>
          <w:del w:id="167" w:author="Angela Quinn (NESO)" w:date="2024-10-18T13:01:00Z"/>
          <w:rFonts w:ascii="Arial" w:hAnsi="Arial" w:cs="Arial"/>
          <w:b/>
        </w:rPr>
      </w:pPr>
      <w:del w:id="168" w:author="Angela Quinn (NESO)" w:date="2024-10-18T13:01:00Z">
        <w:r w:rsidRPr="00021179" w:rsidDel="00995765">
          <w:rPr>
            <w:rFonts w:ascii="Arial" w:hAnsi="Arial" w:cs="Arial"/>
            <w:b/>
          </w:rPr>
          <w:delText>Materiality Trigger Process</w:delText>
        </w:r>
      </w:del>
    </w:p>
    <w:p w14:paraId="3790323E" w14:textId="7132D9D4" w:rsidR="00021179" w:rsidRPr="00021179" w:rsidDel="00995765" w:rsidRDefault="00021179" w:rsidP="00021179">
      <w:pPr>
        <w:ind w:left="720"/>
        <w:jc w:val="both"/>
        <w:rPr>
          <w:del w:id="169" w:author="Angela Quinn (NESO)" w:date="2024-10-18T13:01:00Z"/>
          <w:rFonts w:ascii="Arial" w:hAnsi="Arial" w:cs="Arial"/>
        </w:rPr>
      </w:pPr>
    </w:p>
    <w:p w14:paraId="31E43629" w14:textId="4888F977" w:rsidR="00021179" w:rsidRPr="00021179" w:rsidDel="00995765" w:rsidRDefault="00021179" w:rsidP="00021179">
      <w:pPr>
        <w:ind w:left="720"/>
        <w:jc w:val="both"/>
        <w:rPr>
          <w:del w:id="170" w:author="Angela Quinn (NESO)" w:date="2024-10-18T13:01:00Z"/>
          <w:rFonts w:ascii="Arial" w:hAnsi="Arial" w:cs="Arial"/>
        </w:rPr>
      </w:pPr>
      <w:del w:id="171" w:author="Angela Quinn (NESO)" w:date="2024-10-18T13:01:00Z">
        <w:r w:rsidRPr="00021179" w:rsidDel="00995765">
          <w:rPr>
            <w:rFonts w:ascii="Arial" w:hAnsi="Arial" w:cs="Arial"/>
          </w:rPr>
          <w:delText xml:space="preserve">Where additional </w:delText>
        </w:r>
        <w:r w:rsidRPr="00021179" w:rsidDel="00995765">
          <w:rPr>
            <w:rFonts w:ascii="Arial" w:hAnsi="Arial" w:cs="Arial"/>
            <w:b/>
          </w:rPr>
          <w:delText xml:space="preserve">Developer Capacity </w:delText>
        </w:r>
        <w:r w:rsidRPr="00021179" w:rsidDel="00995765">
          <w:rPr>
            <w:rFonts w:ascii="Arial" w:hAnsi="Arial" w:cs="Arial"/>
          </w:rPr>
          <w:delText xml:space="preserve">allocated in Part 1 exceeds the </w:delText>
        </w:r>
        <w:r w:rsidRPr="00021179" w:rsidDel="00995765">
          <w:rPr>
            <w:rFonts w:ascii="Arial" w:hAnsi="Arial" w:cs="Arial"/>
            <w:b/>
          </w:rPr>
          <w:delText>Materiality Trigger</w:delText>
        </w:r>
        <w:r w:rsidRPr="00021179" w:rsidDel="00995765">
          <w:rPr>
            <w:rFonts w:ascii="Arial" w:hAnsi="Arial" w:cs="Arial"/>
          </w:rPr>
          <w:delText xml:space="preserve">, or for a single </w:delText>
        </w:r>
        <w:r w:rsidRPr="00021179" w:rsidDel="00995765">
          <w:rPr>
            <w:rFonts w:ascii="Arial" w:hAnsi="Arial" w:cs="Arial"/>
            <w:b/>
          </w:rPr>
          <w:delText>Relevant Embedded Medium Power Station</w:delText>
        </w:r>
        <w:r w:rsidRPr="00021179" w:rsidDel="00995765">
          <w:rPr>
            <w:rFonts w:ascii="Arial" w:hAnsi="Arial" w:cs="Arial"/>
          </w:rPr>
          <w:delText xml:space="preserve"> or a single </w:delText>
        </w:r>
        <w:r w:rsidRPr="00021179" w:rsidDel="00995765">
          <w:rPr>
            <w:rFonts w:ascii="Arial" w:hAnsi="Arial" w:cs="Arial"/>
            <w:b/>
          </w:rPr>
          <w:delText>Embedded Large Power Station</w:delText>
        </w:r>
        <w:r w:rsidRPr="00021179" w:rsidDel="00995765">
          <w:rPr>
            <w:rFonts w:ascii="Arial" w:hAnsi="Arial" w:cs="Arial"/>
          </w:rPr>
          <w:delText xml:space="preserve">, </w:delText>
        </w:r>
        <w:r w:rsidRPr="00021179" w:rsidDel="00995765">
          <w:rPr>
            <w:rFonts w:ascii="Arial" w:hAnsi="Arial" w:cs="Arial"/>
            <w:b/>
          </w:rPr>
          <w:delText>The Company</w:delText>
        </w:r>
        <w:r w:rsidRPr="00021179" w:rsidDel="00995765">
          <w:rPr>
            <w:rFonts w:ascii="Arial" w:hAnsi="Arial" w:cs="Arial"/>
          </w:rPr>
          <w:delText xml:space="preserve"> will need to carry out further studies to assess the impact on the </w:delText>
        </w:r>
        <w:r w:rsidRPr="00021179" w:rsidDel="00995765">
          <w:rPr>
            <w:rFonts w:ascii="Arial" w:hAnsi="Arial" w:cs="Arial"/>
            <w:b/>
          </w:rPr>
          <w:delText>National Electricity Transmission System</w:delText>
        </w:r>
        <w:r w:rsidRPr="00021179" w:rsidDel="00995765">
          <w:rPr>
            <w:rFonts w:ascii="Arial" w:hAnsi="Arial" w:cs="Arial"/>
          </w:rPr>
          <w:delText xml:space="preserve">. The </w:delText>
        </w:r>
        <w:r w:rsidRPr="00021179" w:rsidDel="00995765">
          <w:rPr>
            <w:rFonts w:ascii="Arial" w:hAnsi="Arial" w:cs="Arial"/>
            <w:b/>
          </w:rPr>
          <w:delText>User</w:delText>
        </w:r>
        <w:r w:rsidRPr="00021179" w:rsidDel="00995765">
          <w:rPr>
            <w:rFonts w:ascii="Arial" w:hAnsi="Arial" w:cs="Arial"/>
          </w:rPr>
          <w:delText xml:space="preserve"> must initiate this process within 10 working days of exceeding the </w:delText>
        </w:r>
        <w:r w:rsidRPr="00021179" w:rsidDel="00995765">
          <w:rPr>
            <w:rFonts w:ascii="Arial" w:hAnsi="Arial" w:cs="Arial"/>
            <w:b/>
          </w:rPr>
          <w:delText>Materiality Trigger</w:delText>
        </w:r>
        <w:r w:rsidRPr="00021179" w:rsidDel="00995765">
          <w:rPr>
            <w:rFonts w:ascii="Arial" w:hAnsi="Arial" w:cs="Arial"/>
          </w:rPr>
          <w:delText xml:space="preserve"> by the submission of agreed updated technical data in the form of a </w:delText>
        </w:r>
        <w:r w:rsidRPr="00021179" w:rsidDel="00995765">
          <w:rPr>
            <w:rFonts w:ascii="Arial" w:hAnsi="Arial" w:cs="Arial"/>
            <w:b/>
          </w:rPr>
          <w:delText>Modification Application</w:delText>
        </w:r>
        <w:r w:rsidRPr="00021179" w:rsidDel="00995765">
          <w:rPr>
            <w:rFonts w:ascii="Arial" w:hAnsi="Arial" w:cs="Arial"/>
          </w:rPr>
          <w:delText xml:space="preserve">.   </w:delText>
        </w:r>
      </w:del>
    </w:p>
    <w:p w14:paraId="1AFEA13B" w14:textId="49D7153C" w:rsidR="00021179" w:rsidRPr="00021179" w:rsidDel="00995765" w:rsidRDefault="00021179" w:rsidP="00021179">
      <w:pPr>
        <w:jc w:val="both"/>
        <w:rPr>
          <w:del w:id="172" w:author="Angela Quinn (NESO)" w:date="2024-10-18T13:01:00Z"/>
          <w:rFonts w:ascii="Arial" w:hAnsi="Arial" w:cs="Arial"/>
        </w:rPr>
      </w:pPr>
    </w:p>
    <w:p w14:paraId="357C2236" w14:textId="62EF9080" w:rsidR="00021179" w:rsidRPr="00021179" w:rsidDel="00995765" w:rsidRDefault="00021179" w:rsidP="00021179">
      <w:pPr>
        <w:ind w:left="720"/>
        <w:jc w:val="both"/>
        <w:rPr>
          <w:del w:id="173" w:author="Angela Quinn (NESO)" w:date="2024-10-18T13:01:00Z"/>
          <w:rFonts w:ascii="Arial" w:hAnsi="Arial" w:cs="Arial"/>
        </w:rPr>
      </w:pPr>
      <w:del w:id="174" w:author="Angela Quinn (NESO)" w:date="2024-10-18T13:01:00Z">
        <w:r w:rsidRPr="00021179" w:rsidDel="00995765">
          <w:rPr>
            <w:rFonts w:ascii="Arial" w:hAnsi="Arial" w:cs="Arial"/>
          </w:rPr>
          <w:delText xml:space="preserve">Where the </w:delText>
        </w:r>
        <w:r w:rsidRPr="00021179" w:rsidDel="00995765">
          <w:rPr>
            <w:rFonts w:ascii="Arial" w:hAnsi="Arial" w:cs="Arial"/>
            <w:b/>
          </w:rPr>
          <w:delText>User</w:delText>
        </w:r>
        <w:r w:rsidRPr="00021179" w:rsidDel="00995765">
          <w:rPr>
            <w:rFonts w:ascii="Arial" w:hAnsi="Arial" w:cs="Arial"/>
          </w:rPr>
          <w:delText xml:space="preserve"> provides a </w:delText>
        </w:r>
        <w:r w:rsidRPr="00021179" w:rsidDel="00995765">
          <w:rPr>
            <w:rFonts w:ascii="Arial" w:hAnsi="Arial" w:cs="Arial"/>
            <w:b/>
          </w:rPr>
          <w:delText>Modification Application</w:delText>
        </w:r>
        <w:r w:rsidRPr="00021179" w:rsidDel="00995765">
          <w:rPr>
            <w:rFonts w:ascii="Arial" w:hAnsi="Arial" w:cs="Arial"/>
          </w:rPr>
          <w:delText xml:space="preserve"> and the technical data within 10-working days of the </w:delText>
        </w:r>
        <w:r w:rsidRPr="00021179" w:rsidDel="00995765">
          <w:rPr>
            <w:rFonts w:ascii="Arial" w:hAnsi="Arial" w:cs="Arial"/>
            <w:b/>
          </w:rPr>
          <w:delText>Materiality Trigger</w:delText>
        </w:r>
        <w:r w:rsidRPr="00021179" w:rsidDel="00995765">
          <w:rPr>
            <w:rFonts w:ascii="Arial" w:hAnsi="Arial" w:cs="Arial"/>
          </w:rPr>
          <w:delText xml:space="preserve"> being breached and </w:delText>
        </w:r>
        <w:r w:rsidRPr="00021179" w:rsidDel="00995765">
          <w:rPr>
            <w:rFonts w:ascii="Arial" w:hAnsi="Arial" w:cs="Arial"/>
            <w:b/>
          </w:rPr>
          <w:delText>The Company</w:delText>
        </w:r>
        <w:r w:rsidRPr="00021179" w:rsidDel="00995765">
          <w:rPr>
            <w:rFonts w:ascii="Arial" w:hAnsi="Arial" w:cs="Arial"/>
          </w:rPr>
          <w:delText xml:space="preserve"> has confirmed the submission (including the agreed updated technical data) to be competent, the </w:delText>
        </w:r>
        <w:r w:rsidRPr="00021179" w:rsidDel="00995765">
          <w:rPr>
            <w:rFonts w:ascii="Arial" w:hAnsi="Arial" w:cs="Arial"/>
            <w:b/>
          </w:rPr>
          <w:delText>User</w:delText>
        </w:r>
        <w:r w:rsidRPr="00021179" w:rsidDel="00995765">
          <w:rPr>
            <w:rFonts w:ascii="Arial" w:hAnsi="Arial" w:cs="Arial"/>
          </w:rPr>
          <w:delText xml:space="preserve"> may continue to make offers to new </w:delText>
        </w:r>
        <w:r w:rsidRPr="00021179" w:rsidDel="00995765">
          <w:rPr>
            <w:rFonts w:ascii="Arial" w:hAnsi="Arial" w:cs="Arial"/>
            <w:b/>
          </w:rPr>
          <w:delText>Relevant Embedded Power Stations</w:delText>
        </w:r>
        <w:r w:rsidRPr="00021179" w:rsidDel="00995765">
          <w:rPr>
            <w:rFonts w:ascii="Arial" w:hAnsi="Arial" w:cs="Arial"/>
          </w:rPr>
          <w:delText xml:space="preserve"> based on the existing </w:delText>
        </w:r>
        <w:r w:rsidRPr="00021179" w:rsidDel="00995765">
          <w:rPr>
            <w:rFonts w:ascii="Arial" w:hAnsi="Arial" w:cs="Arial"/>
            <w:b/>
          </w:rPr>
          <w:delText>Technical Limitations</w:delText>
        </w:r>
        <w:r w:rsidRPr="00021179" w:rsidDel="00995765">
          <w:rPr>
            <w:rFonts w:ascii="Arial" w:hAnsi="Arial" w:cs="Arial"/>
          </w:rPr>
          <w:delText xml:space="preserve"> until further notice by The Company. </w:delText>
        </w:r>
      </w:del>
    </w:p>
    <w:p w14:paraId="763939EC" w14:textId="1B877890" w:rsidR="00021179" w:rsidRPr="00021179" w:rsidDel="00995765" w:rsidRDefault="00021179" w:rsidP="00021179">
      <w:pPr>
        <w:ind w:left="720"/>
        <w:jc w:val="both"/>
        <w:rPr>
          <w:del w:id="175" w:author="Angela Quinn (NESO)" w:date="2024-10-18T13:01:00Z"/>
          <w:rFonts w:ascii="Arial" w:hAnsi="Arial" w:cs="Arial"/>
        </w:rPr>
      </w:pPr>
    </w:p>
    <w:p w14:paraId="0C6FF771" w14:textId="0EE82F66" w:rsidR="00021179" w:rsidRPr="00021179" w:rsidDel="00995765" w:rsidRDefault="00021179" w:rsidP="00021179">
      <w:pPr>
        <w:ind w:left="720"/>
        <w:jc w:val="both"/>
        <w:rPr>
          <w:del w:id="176" w:author="Angela Quinn (NESO)" w:date="2024-10-18T13:01:00Z"/>
          <w:rFonts w:ascii="Arial" w:hAnsi="Arial" w:cs="Arial"/>
        </w:rPr>
      </w:pPr>
      <w:del w:id="177" w:author="Angela Quinn (NESO)" w:date="2024-10-18T13:01:00Z">
        <w:r w:rsidRPr="00021179" w:rsidDel="00995765">
          <w:rPr>
            <w:rFonts w:ascii="Arial" w:hAnsi="Arial" w:cs="Arial"/>
          </w:rPr>
          <w:delText xml:space="preserve">On completion of an initial study by </w:delText>
        </w:r>
        <w:r w:rsidRPr="00021179" w:rsidDel="00995765">
          <w:rPr>
            <w:rFonts w:ascii="Arial" w:hAnsi="Arial" w:cs="Arial"/>
            <w:b/>
          </w:rPr>
          <w:delText>The Company</w:delText>
        </w:r>
        <w:r w:rsidRPr="00021179" w:rsidDel="00995765">
          <w:rPr>
            <w:rFonts w:ascii="Arial" w:hAnsi="Arial" w:cs="Arial"/>
          </w:rPr>
          <w:delText xml:space="preserve"> where the outcome is;</w:delText>
        </w:r>
      </w:del>
    </w:p>
    <w:p w14:paraId="3E746253" w14:textId="7C6F0350" w:rsidR="00021179" w:rsidRPr="00021179" w:rsidDel="00995765" w:rsidRDefault="00021179" w:rsidP="00021179">
      <w:pPr>
        <w:ind w:left="720"/>
        <w:jc w:val="both"/>
        <w:rPr>
          <w:del w:id="178" w:author="Angela Quinn (NESO)" w:date="2024-10-18T13:01:00Z"/>
          <w:rFonts w:ascii="Arial" w:hAnsi="Arial" w:cs="Arial"/>
        </w:rPr>
      </w:pPr>
    </w:p>
    <w:p w14:paraId="11ECCD71" w14:textId="70862583" w:rsidR="00021179" w:rsidRPr="00021179" w:rsidDel="00995765" w:rsidRDefault="00021179" w:rsidP="00021179">
      <w:pPr>
        <w:pStyle w:val="ListParagraph"/>
        <w:numPr>
          <w:ilvl w:val="0"/>
          <w:numId w:val="10"/>
        </w:numPr>
        <w:spacing w:line="276" w:lineRule="auto"/>
        <w:contextualSpacing/>
        <w:jc w:val="both"/>
        <w:rPr>
          <w:del w:id="179" w:author="Angela Quinn (NESO)" w:date="2024-10-18T13:01:00Z"/>
          <w:rFonts w:ascii="Arial" w:hAnsi="Arial" w:cs="Arial"/>
        </w:rPr>
      </w:pPr>
      <w:del w:id="180" w:author="Angela Quinn (NESO)" w:date="2024-10-18T13:01:00Z">
        <w:r w:rsidRPr="00021179" w:rsidDel="00995765">
          <w:rPr>
            <w:rFonts w:ascii="Arial" w:hAnsi="Arial" w:cs="Arial"/>
          </w:rPr>
          <w:delText xml:space="preserve">Study results show that there is no further impact on the </w:delText>
        </w:r>
        <w:r w:rsidRPr="00021179" w:rsidDel="00995765">
          <w:rPr>
            <w:rFonts w:ascii="Arial" w:hAnsi="Arial" w:cs="Arial"/>
            <w:b/>
          </w:rPr>
          <w:delText xml:space="preserve">National Electricity Transmission System (NETS) </w:delText>
        </w:r>
        <w:r w:rsidRPr="00021179" w:rsidDel="00995765">
          <w:rPr>
            <w:rFonts w:ascii="Arial" w:hAnsi="Arial" w:cs="Arial"/>
          </w:rPr>
          <w:delText xml:space="preserve">and the </w:delText>
        </w:r>
        <w:r w:rsidRPr="00021179" w:rsidDel="00995765">
          <w:rPr>
            <w:rFonts w:ascii="Arial" w:hAnsi="Arial" w:cs="Arial"/>
            <w:b/>
          </w:rPr>
          <w:delText>Materiality Trigger</w:delText>
        </w:r>
        <w:r w:rsidRPr="00021179" w:rsidDel="00995765">
          <w:rPr>
            <w:rFonts w:ascii="Arial" w:hAnsi="Arial" w:cs="Arial"/>
          </w:rPr>
          <w:delText xml:space="preserve"> can be increased </w:delText>
        </w:r>
        <w:r w:rsidRPr="00021179" w:rsidDel="00995765">
          <w:rPr>
            <w:rFonts w:ascii="Arial" w:hAnsi="Arial" w:cs="Arial"/>
            <w:b/>
          </w:rPr>
          <w:delText>The Company</w:delText>
        </w:r>
        <w:r w:rsidRPr="00021179" w:rsidDel="00995765">
          <w:rPr>
            <w:rFonts w:ascii="Arial" w:hAnsi="Arial" w:cs="Arial"/>
          </w:rPr>
          <w:delText xml:space="preserve"> will issue a revised Appendix G Schedule 1 with Part 2 updated accordingly. This process would be concluded within 28 calendar days.</w:delText>
        </w:r>
      </w:del>
    </w:p>
    <w:p w14:paraId="44921FDF" w14:textId="598728A1" w:rsidR="00021179" w:rsidRPr="00021179" w:rsidDel="00995765" w:rsidRDefault="00021179" w:rsidP="00021179">
      <w:pPr>
        <w:pStyle w:val="ListParagraph"/>
        <w:numPr>
          <w:ilvl w:val="0"/>
          <w:numId w:val="10"/>
        </w:numPr>
        <w:spacing w:line="276" w:lineRule="auto"/>
        <w:contextualSpacing/>
        <w:jc w:val="both"/>
        <w:rPr>
          <w:del w:id="181" w:author="Angela Quinn (NESO)" w:date="2024-10-18T13:01:00Z"/>
          <w:rFonts w:ascii="Arial" w:hAnsi="Arial" w:cs="Arial"/>
        </w:rPr>
      </w:pPr>
      <w:del w:id="182" w:author="Angela Quinn (NESO)" w:date="2024-10-18T13:01:00Z">
        <w:r w:rsidRPr="00021179" w:rsidDel="00995765">
          <w:rPr>
            <w:rFonts w:ascii="Arial" w:hAnsi="Arial" w:cs="Arial"/>
          </w:rPr>
          <w:delText xml:space="preserve">Where studies show that there is a </w:delText>
        </w:r>
        <w:r w:rsidRPr="00021179" w:rsidDel="00995765">
          <w:rPr>
            <w:rFonts w:ascii="Arial" w:hAnsi="Arial" w:cs="Arial"/>
            <w:b/>
          </w:rPr>
          <w:delText>Material Effect</w:delText>
        </w:r>
        <w:r w:rsidRPr="00021179" w:rsidDel="00995765">
          <w:rPr>
            <w:rFonts w:ascii="Arial" w:hAnsi="Arial" w:cs="Arial"/>
          </w:rPr>
          <w:delText xml:space="preserve"> on the NETS, </w:delText>
        </w:r>
        <w:r w:rsidRPr="00021179" w:rsidDel="00995765">
          <w:rPr>
            <w:rFonts w:ascii="Arial" w:hAnsi="Arial" w:cs="Arial"/>
            <w:b/>
          </w:rPr>
          <w:delText xml:space="preserve">The Company </w:delText>
        </w:r>
        <w:r w:rsidRPr="00021179" w:rsidDel="00995765">
          <w:rPr>
            <w:rFonts w:ascii="Arial" w:hAnsi="Arial" w:cs="Arial"/>
          </w:rPr>
          <w:delText xml:space="preserve">will provide a technical report within 28 calendar days setting out the impacts on the </w:delText>
        </w:r>
        <w:r w:rsidRPr="00021179" w:rsidDel="00995765">
          <w:rPr>
            <w:rFonts w:ascii="Arial" w:hAnsi="Arial" w:cs="Arial"/>
            <w:b/>
          </w:rPr>
          <w:delText>NETS</w:delText>
        </w:r>
        <w:r w:rsidRPr="00021179" w:rsidDel="00995765">
          <w:rPr>
            <w:rFonts w:ascii="Arial" w:hAnsi="Arial" w:cs="Arial"/>
          </w:rPr>
          <w:delText xml:space="preserve"> and likely solution, together with a timetable indicating the date both a final technical solution and formal </w:delText>
        </w:r>
        <w:r w:rsidRPr="00021179" w:rsidDel="00995765">
          <w:rPr>
            <w:rFonts w:ascii="Arial" w:hAnsi="Arial" w:cs="Arial"/>
            <w:b/>
          </w:rPr>
          <w:delText>CUSC Modification Offer</w:delText>
        </w:r>
        <w:r w:rsidRPr="00021179" w:rsidDel="00995765">
          <w:rPr>
            <w:rFonts w:ascii="Arial" w:hAnsi="Arial" w:cs="Arial"/>
          </w:rPr>
          <w:delText xml:space="preserve"> will be provided. This process will be completed no longer than 3 months from the completion of the initial study. The parties shall ensure that throughout this process and as a minimum no later than 14 calendar days prior to the release of the </w:delText>
        </w:r>
        <w:r w:rsidRPr="00021179" w:rsidDel="00995765">
          <w:rPr>
            <w:rFonts w:ascii="Arial" w:hAnsi="Arial" w:cs="Arial"/>
            <w:b/>
          </w:rPr>
          <w:delText>CUSC Modification Offer</w:delText>
        </w:r>
        <w:r w:rsidRPr="00021179" w:rsidDel="00995765">
          <w:rPr>
            <w:rFonts w:ascii="Arial" w:hAnsi="Arial" w:cs="Arial"/>
          </w:rPr>
          <w:delText xml:space="preserve"> they shall discuss the terms and conditions of the </w:delText>
        </w:r>
        <w:r w:rsidRPr="00021179" w:rsidDel="00995765">
          <w:rPr>
            <w:rFonts w:ascii="Arial" w:hAnsi="Arial" w:cs="Arial"/>
            <w:b/>
          </w:rPr>
          <w:delText>Modification Offer</w:delText>
        </w:r>
        <w:r w:rsidRPr="00021179" w:rsidDel="00995765">
          <w:rPr>
            <w:rFonts w:ascii="Arial" w:hAnsi="Arial" w:cs="Arial"/>
          </w:rPr>
          <w:delText xml:space="preserve"> such that agreement on the content is agreed prior to release of the final </w:delText>
        </w:r>
        <w:r w:rsidRPr="00021179" w:rsidDel="00995765">
          <w:rPr>
            <w:rFonts w:ascii="Arial" w:hAnsi="Arial" w:cs="Arial"/>
            <w:b/>
          </w:rPr>
          <w:delText>Modification Offer</w:delText>
        </w:r>
        <w:r w:rsidRPr="00021179" w:rsidDel="00995765">
          <w:rPr>
            <w:rFonts w:ascii="Arial" w:hAnsi="Arial" w:cs="Arial"/>
          </w:rPr>
          <w:delText xml:space="preserve">. </w:delText>
        </w:r>
      </w:del>
    </w:p>
    <w:p w14:paraId="34DD9437" w14:textId="312E8075" w:rsidR="00021179" w:rsidRPr="00021179" w:rsidDel="00995765" w:rsidRDefault="00021179" w:rsidP="00021179">
      <w:pPr>
        <w:ind w:left="720"/>
        <w:jc w:val="both"/>
        <w:rPr>
          <w:del w:id="183" w:author="Angela Quinn (NESO)" w:date="2024-10-18T13:01:00Z"/>
          <w:rFonts w:ascii="Arial" w:hAnsi="Arial" w:cs="Arial"/>
        </w:rPr>
      </w:pPr>
    </w:p>
    <w:p w14:paraId="338BD288" w14:textId="472C1A1A" w:rsidR="00021179" w:rsidRPr="00021179" w:rsidDel="00995765" w:rsidRDefault="00021179" w:rsidP="00021179">
      <w:pPr>
        <w:ind w:left="720"/>
        <w:jc w:val="both"/>
        <w:rPr>
          <w:del w:id="184" w:author="Angela Quinn (NESO)" w:date="2024-10-18T13:01:00Z"/>
          <w:rFonts w:ascii="Arial" w:hAnsi="Arial" w:cs="Arial"/>
        </w:rPr>
      </w:pPr>
      <w:del w:id="185" w:author="Angela Quinn (NESO)" w:date="2024-10-18T13:01:00Z">
        <w:r w:rsidRPr="00021179" w:rsidDel="00995765">
          <w:rPr>
            <w:rFonts w:ascii="Arial" w:hAnsi="Arial" w:cs="Arial"/>
          </w:rPr>
          <w:delText xml:space="preserve">In the case of outcome 2 above on, and from the day </w:delText>
        </w:r>
        <w:r w:rsidRPr="00021179" w:rsidDel="00995765">
          <w:rPr>
            <w:rFonts w:ascii="Arial" w:hAnsi="Arial" w:cs="Arial"/>
            <w:b/>
          </w:rPr>
          <w:delText>The Company</w:delText>
        </w:r>
        <w:r w:rsidRPr="00021179" w:rsidDel="00995765">
          <w:rPr>
            <w:rFonts w:ascii="Arial" w:hAnsi="Arial" w:cs="Arial"/>
          </w:rPr>
          <w:delText xml:space="preserve"> responds to the </w:delText>
        </w:r>
        <w:r w:rsidRPr="00021179" w:rsidDel="00995765">
          <w:rPr>
            <w:rFonts w:ascii="Arial" w:hAnsi="Arial" w:cs="Arial"/>
            <w:b/>
          </w:rPr>
          <w:delText>Modification Application</w:delText>
        </w:r>
        <w:r w:rsidRPr="00021179" w:rsidDel="00995765">
          <w:rPr>
            <w:rFonts w:ascii="Arial" w:hAnsi="Arial" w:cs="Arial"/>
          </w:rPr>
          <w:delText xml:space="preserve"> with a formal </w:delText>
        </w:r>
        <w:r w:rsidRPr="00021179" w:rsidDel="00995765">
          <w:rPr>
            <w:rFonts w:ascii="Arial" w:hAnsi="Arial" w:cs="Arial"/>
            <w:b/>
          </w:rPr>
          <w:delText>CUSC Modification Offer</w:delText>
        </w:r>
        <w:r w:rsidRPr="00021179" w:rsidDel="00995765">
          <w:rPr>
            <w:rFonts w:ascii="Arial" w:hAnsi="Arial" w:cs="Arial"/>
          </w:rPr>
          <w:delText xml:space="preserve"> the </w:delText>
        </w:r>
        <w:r w:rsidRPr="00021179" w:rsidDel="00995765">
          <w:rPr>
            <w:rFonts w:ascii="Arial" w:hAnsi="Arial" w:cs="Arial"/>
            <w:b/>
          </w:rPr>
          <w:delText>User</w:delText>
        </w:r>
        <w:r w:rsidRPr="00021179" w:rsidDel="00995765">
          <w:rPr>
            <w:rFonts w:ascii="Arial" w:hAnsi="Arial" w:cs="Arial"/>
          </w:rPr>
          <w:delText xml:space="preserve"> must ensure that all further offers made to </w:delText>
        </w:r>
        <w:r w:rsidRPr="00021179" w:rsidDel="00995765">
          <w:rPr>
            <w:rFonts w:ascii="Arial" w:hAnsi="Arial" w:cs="Arial"/>
            <w:b/>
          </w:rPr>
          <w:delText>Relevant Embedded Power Stations</w:delText>
        </w:r>
        <w:r w:rsidRPr="00021179" w:rsidDel="00995765">
          <w:rPr>
            <w:rFonts w:ascii="Arial" w:hAnsi="Arial" w:cs="Arial"/>
          </w:rPr>
          <w:delText xml:space="preserve"> must be made on the revised terms and conditions as set out in the </w:delText>
        </w:r>
        <w:r w:rsidRPr="00021179" w:rsidDel="00995765">
          <w:rPr>
            <w:rFonts w:ascii="Arial" w:hAnsi="Arial" w:cs="Arial"/>
            <w:b/>
          </w:rPr>
          <w:delText>Modification Offer</w:delText>
        </w:r>
        <w:r w:rsidRPr="00021179" w:rsidDel="00995765">
          <w:rPr>
            <w:rFonts w:ascii="Arial" w:hAnsi="Arial" w:cs="Arial"/>
          </w:rPr>
          <w:delText xml:space="preserve">. </w:delText>
        </w:r>
        <w:r w:rsidRPr="00021179" w:rsidDel="00995765">
          <w:rPr>
            <w:rFonts w:ascii="Arial" w:hAnsi="Arial" w:cs="Arial"/>
            <w:b/>
          </w:rPr>
          <w:delText>The Company</w:delText>
        </w:r>
        <w:r w:rsidRPr="00021179" w:rsidDel="00995765">
          <w:rPr>
            <w:rFonts w:ascii="Arial" w:hAnsi="Arial" w:cs="Arial"/>
          </w:rPr>
          <w:delText xml:space="preserve"> will only accept changes to Appendix G made under the existing contracted terms and conditions for up to [ ] months after the </w:delText>
        </w:r>
        <w:r w:rsidRPr="00021179" w:rsidDel="00995765">
          <w:rPr>
            <w:rFonts w:ascii="Arial" w:hAnsi="Arial" w:cs="Arial"/>
            <w:b/>
          </w:rPr>
          <w:delText>User</w:delText>
        </w:r>
        <w:r w:rsidRPr="00021179" w:rsidDel="00995765">
          <w:rPr>
            <w:rFonts w:ascii="Arial" w:hAnsi="Arial" w:cs="Arial"/>
          </w:rPr>
          <w:delText xml:space="preserve"> issued their offer to any </w:delText>
        </w:r>
        <w:r w:rsidRPr="00021179" w:rsidDel="00995765">
          <w:rPr>
            <w:rFonts w:ascii="Arial" w:hAnsi="Arial" w:cs="Arial"/>
            <w:b/>
          </w:rPr>
          <w:delText>Relevant Embedded Power Stations</w:delText>
        </w:r>
        <w:r w:rsidRPr="00021179" w:rsidDel="00995765">
          <w:rPr>
            <w:rFonts w:ascii="Arial" w:hAnsi="Arial" w:cs="Arial"/>
          </w:rPr>
          <w:delText xml:space="preserve"> where these offers were made prior to the date of the </w:delText>
        </w:r>
        <w:r w:rsidRPr="00021179" w:rsidDel="00995765">
          <w:rPr>
            <w:rFonts w:ascii="Arial" w:hAnsi="Arial" w:cs="Arial"/>
            <w:b/>
          </w:rPr>
          <w:delText>Modification Offer</w:delText>
        </w:r>
        <w:r w:rsidRPr="00021179" w:rsidDel="00995765">
          <w:rPr>
            <w:rFonts w:ascii="Arial" w:hAnsi="Arial" w:cs="Arial"/>
          </w:rPr>
          <w:delText xml:space="preserve">. </w:delText>
        </w:r>
      </w:del>
    </w:p>
    <w:p w14:paraId="16186900" w14:textId="01F23483" w:rsidR="00021179" w:rsidRPr="00021179" w:rsidDel="00995765" w:rsidRDefault="00021179" w:rsidP="00021179">
      <w:pPr>
        <w:ind w:left="720"/>
        <w:jc w:val="both"/>
        <w:rPr>
          <w:del w:id="186" w:author="Angela Quinn (NESO)" w:date="2024-10-18T13:01:00Z"/>
          <w:rFonts w:ascii="Arial" w:hAnsi="Arial" w:cs="Arial"/>
        </w:rPr>
      </w:pPr>
    </w:p>
    <w:p w14:paraId="4180E451" w14:textId="649210CA" w:rsidR="00021179" w:rsidRPr="00021179"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187" w:author="Angela Quinn (NESO)" w:date="2024-10-18T13:01:00Z"/>
          <w:rFonts w:ascii="Arial" w:hAnsi="Arial" w:cs="Arial"/>
        </w:rPr>
      </w:pPr>
      <w:del w:id="188" w:author="Angela Quinn (NESO)" w:date="2024-10-18T13:01:00Z">
        <w:r w:rsidRPr="00021179" w:rsidDel="00995765">
          <w:rPr>
            <w:rFonts w:ascii="Arial" w:hAnsi="Arial" w:cs="Arial"/>
          </w:rPr>
          <w:delText xml:space="preserve">Where additional </w:delText>
        </w:r>
        <w:r w:rsidRPr="00021179" w:rsidDel="00995765">
          <w:rPr>
            <w:rFonts w:ascii="Arial" w:hAnsi="Arial" w:cs="Arial"/>
            <w:b/>
          </w:rPr>
          <w:delText>Developer Capacity</w:delText>
        </w:r>
        <w:r w:rsidRPr="00021179" w:rsidDel="00995765">
          <w:rPr>
            <w:rFonts w:ascii="Arial" w:hAnsi="Arial" w:cs="Arial"/>
          </w:rPr>
          <w:delText xml:space="preserve"> allocated in Part 1 exceeds the </w:delText>
        </w:r>
        <w:r w:rsidRPr="00021179" w:rsidDel="00995765">
          <w:rPr>
            <w:rFonts w:ascii="Arial" w:hAnsi="Arial" w:cs="Arial"/>
            <w:b/>
          </w:rPr>
          <w:delText>Materiality Trigger</w:delText>
        </w:r>
        <w:r w:rsidRPr="00021179" w:rsidDel="00995765">
          <w:rPr>
            <w:rFonts w:ascii="Arial" w:hAnsi="Arial" w:cs="Arial"/>
          </w:rPr>
          <w:delText xml:space="preserve">, or for a single </w:delText>
        </w:r>
        <w:r w:rsidRPr="00021179" w:rsidDel="00995765">
          <w:rPr>
            <w:rFonts w:ascii="Arial" w:hAnsi="Arial" w:cs="Arial"/>
            <w:b/>
          </w:rPr>
          <w:delText>Relevant Embedded Medium Power Station</w:delText>
        </w:r>
        <w:r w:rsidRPr="00021179" w:rsidDel="00995765">
          <w:rPr>
            <w:rFonts w:ascii="Arial" w:hAnsi="Arial" w:cs="Arial"/>
          </w:rPr>
          <w:delText xml:space="preserve"> and;</w:delText>
        </w:r>
      </w:del>
    </w:p>
    <w:p w14:paraId="08C3BD90" w14:textId="356FDC7F" w:rsidR="00021179" w:rsidRPr="00021179"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189" w:author="Angela Quinn (NESO)" w:date="2024-10-18T13:01:00Z"/>
          <w:rFonts w:ascii="Arial" w:hAnsi="Arial" w:cs="Arial"/>
        </w:rPr>
      </w:pPr>
      <w:del w:id="190" w:author="Angela Quinn (NESO)" w:date="2024-10-18T13:01:00Z">
        <w:r w:rsidRPr="00021179" w:rsidDel="00995765">
          <w:rPr>
            <w:rFonts w:ascii="Arial" w:hAnsi="Arial" w:cs="Arial"/>
          </w:rPr>
          <w:delText xml:space="preserve">the </w:delText>
        </w:r>
        <w:r w:rsidRPr="00021179" w:rsidDel="00995765">
          <w:rPr>
            <w:rFonts w:ascii="Arial" w:hAnsi="Arial" w:cs="Arial"/>
            <w:b/>
          </w:rPr>
          <w:delText>User</w:delText>
        </w:r>
        <w:r w:rsidRPr="00021179" w:rsidDel="00995765">
          <w:rPr>
            <w:rFonts w:ascii="Arial" w:hAnsi="Arial" w:cs="Arial"/>
          </w:rPr>
          <w:delText xml:space="preserve"> does not provide competent agreed technical data within the specified timescales, or </w:delText>
        </w:r>
      </w:del>
    </w:p>
    <w:p w14:paraId="584BF163" w14:textId="49B3D234" w:rsidR="00021179" w:rsidRPr="00021179" w:rsidDel="00995765" w:rsidRDefault="00021179" w:rsidP="00021179">
      <w:pPr>
        <w:pStyle w:val="ListParagraph"/>
        <w:widowControl w:val="0"/>
        <w:numPr>
          <w:ilvl w:val="0"/>
          <w:numId w:val="11"/>
        </w:numPr>
        <w:tabs>
          <w:tab w:val="left" w:pos="1418"/>
          <w:tab w:val="left" w:pos="2127"/>
          <w:tab w:val="left" w:pos="2835"/>
          <w:tab w:val="left" w:pos="3544"/>
          <w:tab w:val="left" w:pos="4253"/>
          <w:tab w:val="left" w:pos="4962"/>
          <w:tab w:val="left" w:pos="5670"/>
          <w:tab w:val="left" w:pos="6379"/>
          <w:tab w:val="left" w:pos="7088"/>
          <w:tab w:val="left" w:pos="7797"/>
        </w:tabs>
        <w:spacing w:line="276" w:lineRule="auto"/>
        <w:contextualSpacing/>
        <w:jc w:val="both"/>
        <w:rPr>
          <w:del w:id="191" w:author="Angela Quinn (NESO)" w:date="2024-10-18T13:01:00Z"/>
          <w:rFonts w:ascii="Arial" w:hAnsi="Arial" w:cs="Arial"/>
        </w:rPr>
      </w:pPr>
      <w:del w:id="192" w:author="Angela Quinn (NESO)" w:date="2024-10-18T13:01:00Z">
        <w:r w:rsidRPr="00021179" w:rsidDel="00995765">
          <w:rPr>
            <w:rFonts w:ascii="Arial" w:hAnsi="Arial" w:cs="Arial"/>
          </w:rPr>
          <w:delText xml:space="preserve">the </w:delText>
        </w:r>
        <w:r w:rsidRPr="00021179" w:rsidDel="00995765">
          <w:rPr>
            <w:rFonts w:ascii="Arial" w:hAnsi="Arial" w:cs="Arial"/>
            <w:b/>
          </w:rPr>
          <w:delText>User</w:delText>
        </w:r>
        <w:r w:rsidRPr="00021179" w:rsidDel="00995765">
          <w:rPr>
            <w:rFonts w:ascii="Arial" w:hAnsi="Arial" w:cs="Arial"/>
          </w:rPr>
          <w:delText xml:space="preserve"> chooses not to accept the terms of any resultant </w:delText>
        </w:r>
        <w:r w:rsidRPr="00021179" w:rsidDel="00995765">
          <w:rPr>
            <w:rFonts w:ascii="Arial" w:hAnsi="Arial" w:cs="Arial"/>
            <w:b/>
          </w:rPr>
          <w:delText>Modification Offer</w:delText>
        </w:r>
        <w:r w:rsidRPr="00021179" w:rsidDel="00995765">
          <w:rPr>
            <w:rFonts w:ascii="Arial" w:hAnsi="Arial" w:cs="Arial"/>
          </w:rPr>
          <w:delText xml:space="preserve">, </w:delText>
        </w:r>
      </w:del>
    </w:p>
    <w:p w14:paraId="74784604" w14:textId="1293EEF5" w:rsidR="00021179" w:rsidRPr="00021179" w:rsidDel="00995765" w:rsidRDefault="00021179" w:rsidP="00021179">
      <w:pPr>
        <w:pStyle w:val="ListParagraph"/>
        <w:widowControl w:val="0"/>
        <w:tabs>
          <w:tab w:val="left" w:pos="1418"/>
          <w:tab w:val="left" w:pos="2127"/>
          <w:tab w:val="left" w:pos="2835"/>
          <w:tab w:val="left" w:pos="3544"/>
          <w:tab w:val="left" w:pos="4253"/>
          <w:tab w:val="left" w:pos="4962"/>
          <w:tab w:val="left" w:pos="5670"/>
          <w:tab w:val="left" w:pos="6379"/>
          <w:tab w:val="left" w:pos="7088"/>
          <w:tab w:val="left" w:pos="7797"/>
        </w:tabs>
        <w:ind w:left="1480"/>
        <w:jc w:val="both"/>
        <w:rPr>
          <w:del w:id="193" w:author="Angela Quinn (NESO)" w:date="2024-10-18T13:01:00Z"/>
          <w:rFonts w:ascii="Arial" w:hAnsi="Arial" w:cs="Arial"/>
        </w:rPr>
      </w:pPr>
    </w:p>
    <w:p w14:paraId="45230C9A" w14:textId="2F61BC29" w:rsidR="00021179" w:rsidRPr="00021179" w:rsidDel="00995765"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del w:id="194" w:author="Angela Quinn (NESO)" w:date="2024-10-18T13:01:00Z"/>
          <w:rFonts w:ascii="Arial" w:hAnsi="Arial" w:cs="Arial"/>
        </w:rPr>
      </w:pPr>
      <w:del w:id="195" w:author="Angela Quinn (NESO)" w:date="2024-10-18T13:01:00Z">
        <w:r w:rsidRPr="1BF2DD21" w:rsidDel="00021179">
          <w:rPr>
            <w:rFonts w:ascii="Arial" w:hAnsi="Arial" w:cs="Arial"/>
          </w:rPr>
          <w:delText xml:space="preserve">then any further offers the </w:delText>
        </w:r>
        <w:r w:rsidRPr="1BF2DD21" w:rsidDel="00021179">
          <w:rPr>
            <w:rFonts w:ascii="Arial" w:hAnsi="Arial" w:cs="Arial"/>
            <w:b/>
            <w:bCs/>
          </w:rPr>
          <w:delText>User</w:delText>
        </w:r>
        <w:r w:rsidRPr="1BF2DD21" w:rsidDel="00021179">
          <w:rPr>
            <w:rFonts w:ascii="Arial" w:hAnsi="Arial" w:cs="Arial"/>
          </w:rPr>
          <w:delText xml:space="preserve"> makes to new </w:delText>
        </w:r>
        <w:r w:rsidRPr="1BF2DD21" w:rsidDel="00021179">
          <w:rPr>
            <w:rFonts w:ascii="Arial" w:hAnsi="Arial" w:cs="Arial"/>
            <w:b/>
            <w:bCs/>
          </w:rPr>
          <w:delText>Relevant Embedded Power Stations</w:delText>
        </w:r>
        <w:r w:rsidRPr="1BF2DD21" w:rsidDel="00021179">
          <w:rPr>
            <w:rFonts w:ascii="Arial" w:hAnsi="Arial" w:cs="Arial"/>
          </w:rPr>
          <w:delText xml:space="preserve"> will be subject to an </w:delText>
        </w:r>
        <w:r w:rsidRPr="1BF2DD21" w:rsidDel="00021179">
          <w:rPr>
            <w:rFonts w:ascii="Arial" w:hAnsi="Arial" w:cs="Arial"/>
            <w:b/>
            <w:bCs/>
          </w:rPr>
          <w:delText>Evaluation of Transmission Impact</w:delText>
        </w:r>
        <w:r w:rsidRPr="1BF2DD21" w:rsidDel="00021179">
          <w:rPr>
            <w:rFonts w:ascii="Arial" w:hAnsi="Arial" w:cs="Arial"/>
          </w:rPr>
          <w:delText>.</w:delText>
        </w:r>
      </w:del>
      <w:r w:rsidR="00995765" w:rsidRPr="1BF2DD21">
        <w:rPr>
          <w:rFonts w:ascii="Arial" w:hAnsi="Arial" w:cs="Arial"/>
        </w:rPr>
        <w:t xml:space="preserve"> </w:t>
      </w:r>
    </w:p>
    <w:p w14:paraId="6CA7413D" w14:textId="77777777" w:rsidR="00021179" w:rsidRPr="00021179" w:rsidRDefault="00021179" w:rsidP="00021179">
      <w:pPr>
        <w:widowControl w:val="0"/>
        <w:tabs>
          <w:tab w:val="left" w:pos="1418"/>
          <w:tab w:val="left" w:pos="2127"/>
          <w:tab w:val="left" w:pos="2835"/>
          <w:tab w:val="left" w:pos="3544"/>
          <w:tab w:val="left" w:pos="4253"/>
          <w:tab w:val="left" w:pos="4962"/>
          <w:tab w:val="left" w:pos="5670"/>
          <w:tab w:val="left" w:pos="6379"/>
          <w:tab w:val="left" w:pos="7088"/>
          <w:tab w:val="left" w:pos="7797"/>
        </w:tabs>
        <w:ind w:left="709"/>
        <w:jc w:val="both"/>
        <w:rPr>
          <w:rFonts w:ascii="Arial" w:hAnsi="Arial" w:cs="Arial"/>
        </w:rPr>
      </w:pPr>
    </w:p>
    <w:p w14:paraId="677EC46F" w14:textId="77777777" w:rsidR="00021179" w:rsidRPr="00021179" w:rsidRDefault="00021179" w:rsidP="00021179">
      <w:pPr>
        <w:pStyle w:val="ListParagraph"/>
        <w:numPr>
          <w:ilvl w:val="0"/>
          <w:numId w:val="9"/>
        </w:numPr>
        <w:spacing w:line="276" w:lineRule="auto"/>
        <w:contextualSpacing/>
        <w:jc w:val="both"/>
        <w:rPr>
          <w:rFonts w:ascii="Arial" w:hAnsi="Arial" w:cs="Arial"/>
          <w:b/>
        </w:rPr>
      </w:pPr>
      <w:r w:rsidRPr="00021179">
        <w:rPr>
          <w:rFonts w:ascii="Arial" w:hAnsi="Arial" w:cs="Arial"/>
          <w:b/>
        </w:rPr>
        <w:t>Administration of Appendix G Schedule 1</w:t>
      </w:r>
    </w:p>
    <w:p w14:paraId="0542B929" w14:textId="77777777" w:rsidR="00021179" w:rsidRPr="00021179" w:rsidRDefault="00021179" w:rsidP="00021179">
      <w:pPr>
        <w:ind w:left="720"/>
        <w:jc w:val="both"/>
        <w:rPr>
          <w:rFonts w:ascii="Arial" w:hAnsi="Arial" w:cs="Arial"/>
        </w:rPr>
      </w:pPr>
      <w:r w:rsidRPr="00021179">
        <w:rPr>
          <w:rFonts w:ascii="Arial" w:hAnsi="Arial" w:cs="Arial"/>
        </w:rPr>
        <w:t xml:space="preserve"> </w:t>
      </w:r>
    </w:p>
    <w:p w14:paraId="6BC5FD68"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t xml:space="preserve">All fields for new </w:t>
      </w:r>
      <w:r w:rsidRPr="00021179">
        <w:rPr>
          <w:rFonts w:ascii="Arial" w:hAnsi="Arial" w:cs="Arial"/>
          <w:b/>
        </w:rPr>
        <w:t>Relevant Embedded Power Stations</w:t>
      </w:r>
      <w:r w:rsidRPr="00021179">
        <w:rPr>
          <w:rFonts w:ascii="Arial" w:hAnsi="Arial" w:cs="Arial"/>
        </w:rPr>
        <w:t xml:space="preserve"> in Part 1 of Schedule 1 must be populated. The column for </w:t>
      </w:r>
      <w:r w:rsidRPr="00021179">
        <w:rPr>
          <w:rFonts w:ascii="Arial" w:hAnsi="Arial" w:cs="Arial"/>
          <w:b/>
        </w:rPr>
        <w:t>Consent</w:t>
      </w:r>
      <w:r w:rsidRPr="00021179">
        <w:rPr>
          <w:rFonts w:ascii="Arial" w:hAnsi="Arial" w:cs="Arial"/>
        </w:rPr>
        <w:t xml:space="preserve"> is required in accordance with </w:t>
      </w:r>
      <w:r w:rsidRPr="00021179">
        <w:rPr>
          <w:rFonts w:ascii="Arial" w:hAnsi="Arial" w:cs="Arial"/>
          <w:b/>
        </w:rPr>
        <w:t>CUSC Section 15</w:t>
      </w:r>
      <w:r w:rsidRPr="00021179">
        <w:rPr>
          <w:rFonts w:ascii="Arial" w:hAnsi="Arial" w:cs="Arial"/>
        </w:rPr>
        <w:t xml:space="preserve"> </w:t>
      </w:r>
      <w:r w:rsidRPr="00021179">
        <w:rPr>
          <w:rFonts w:ascii="Arial" w:hAnsi="Arial" w:cs="Arial"/>
          <w:b/>
        </w:rPr>
        <w:t>User Commitment Methodology</w:t>
      </w:r>
      <w:r w:rsidRPr="00021179">
        <w:rPr>
          <w:rFonts w:ascii="Arial" w:hAnsi="Arial" w:cs="Arial"/>
        </w:rPr>
        <w:t>.</w:t>
      </w:r>
    </w:p>
    <w:p w14:paraId="259782BB" w14:textId="77777777" w:rsidR="00021179" w:rsidRPr="00021179" w:rsidRDefault="00021179" w:rsidP="00021179">
      <w:pPr>
        <w:ind w:left="1080"/>
        <w:jc w:val="both"/>
        <w:rPr>
          <w:rFonts w:ascii="Arial" w:hAnsi="Arial" w:cs="Arial"/>
        </w:rPr>
      </w:pPr>
    </w:p>
    <w:p w14:paraId="407F14D4" w14:textId="77777777" w:rsidR="00021179" w:rsidRPr="00021179" w:rsidRDefault="00021179" w:rsidP="00021179">
      <w:pPr>
        <w:numPr>
          <w:ilvl w:val="0"/>
          <w:numId w:val="7"/>
        </w:numPr>
        <w:spacing w:line="276" w:lineRule="auto"/>
        <w:ind w:left="1080"/>
        <w:jc w:val="both"/>
        <w:rPr>
          <w:rFonts w:ascii="Arial" w:hAnsi="Arial" w:cs="Arial"/>
        </w:rPr>
      </w:pPr>
      <w:r w:rsidRPr="00021179">
        <w:rPr>
          <w:rFonts w:ascii="Arial" w:hAnsi="Arial" w:cs="Arial"/>
        </w:rPr>
        <w:t xml:space="preserve">In accordance with Clause [] of this </w:t>
      </w:r>
      <w:r w:rsidRPr="00021179">
        <w:rPr>
          <w:rFonts w:ascii="Arial" w:hAnsi="Arial" w:cs="Arial"/>
          <w:b/>
        </w:rPr>
        <w:t>Bilateral Connection Agreement</w:t>
      </w:r>
      <w:r w:rsidRPr="00021179">
        <w:rPr>
          <w:rFonts w:ascii="Arial" w:hAnsi="Arial" w:cs="Arial"/>
        </w:rPr>
        <w:t xml:space="preserve"> the </w:t>
      </w:r>
      <w:r w:rsidRPr="00021179">
        <w:rPr>
          <w:rFonts w:ascii="Arial" w:hAnsi="Arial" w:cs="Arial"/>
          <w:b/>
        </w:rPr>
        <w:t>User</w:t>
      </w:r>
      <w:r w:rsidRPr="00021179">
        <w:rPr>
          <w:rFonts w:ascii="Arial" w:hAnsi="Arial" w:cs="Arial"/>
        </w:rPr>
        <w:t xml:space="preserve"> will provide </w:t>
      </w:r>
      <w:r w:rsidRPr="00021179">
        <w:rPr>
          <w:rFonts w:ascii="Arial" w:hAnsi="Arial" w:cs="Arial"/>
          <w:b/>
        </w:rPr>
        <w:t>The Company</w:t>
      </w:r>
      <w:r w:rsidRPr="00021179">
        <w:rPr>
          <w:rFonts w:ascii="Arial" w:hAnsi="Arial" w:cs="Arial"/>
        </w:rPr>
        <w:t xml:space="preserve"> with regular updates to Appendix G Schedule 1, including confirmation if there are no changes. </w:t>
      </w:r>
      <w:r w:rsidRPr="00021179">
        <w:rPr>
          <w:rFonts w:ascii="Arial" w:hAnsi="Arial" w:cs="Arial"/>
          <w:b/>
        </w:rPr>
        <w:t xml:space="preserve">The Company </w:t>
      </w:r>
      <w:r w:rsidRPr="00021179">
        <w:rPr>
          <w:rFonts w:ascii="Arial" w:hAnsi="Arial" w:cs="Arial"/>
        </w:rPr>
        <w:t xml:space="preserve">requires such updates to be provided on a monthly basis, noting certain changes require notification sooner than 1 month* or on a regular basis as agreed between </w:t>
      </w:r>
      <w:r w:rsidRPr="00021179">
        <w:rPr>
          <w:rFonts w:ascii="Arial" w:hAnsi="Arial" w:cs="Arial"/>
          <w:b/>
        </w:rPr>
        <w:t>The Company</w:t>
      </w:r>
      <w:r w:rsidRPr="00021179">
        <w:rPr>
          <w:rFonts w:ascii="Arial" w:hAnsi="Arial" w:cs="Arial"/>
        </w:rPr>
        <w:t xml:space="preserve"> and the </w:t>
      </w:r>
      <w:r w:rsidRPr="00021179">
        <w:rPr>
          <w:rFonts w:ascii="Arial" w:hAnsi="Arial" w:cs="Arial"/>
          <w:b/>
        </w:rPr>
        <w:t>User</w:t>
      </w:r>
      <w:r w:rsidRPr="00021179">
        <w:rPr>
          <w:rFonts w:ascii="Arial" w:hAnsi="Arial" w:cs="Arial"/>
        </w:rPr>
        <w:t xml:space="preserve"> (but no fewer than one per half calendar year in May and November). Updates must include details of </w:t>
      </w:r>
      <w:r w:rsidRPr="00021179">
        <w:rPr>
          <w:rFonts w:ascii="Arial" w:hAnsi="Arial" w:cs="Arial"/>
          <w:b/>
        </w:rPr>
        <w:t>any Relevant Embedded Power Stations</w:t>
      </w:r>
      <w:r w:rsidRPr="00021179">
        <w:rPr>
          <w:rFonts w:ascii="Arial" w:hAnsi="Arial" w:cs="Arial"/>
        </w:rPr>
        <w:t xml:space="preserve"> </w:t>
      </w:r>
      <w:proofErr w:type="gramStart"/>
      <w:r w:rsidRPr="00021179">
        <w:rPr>
          <w:rFonts w:ascii="Arial" w:hAnsi="Arial" w:cs="Arial"/>
        </w:rPr>
        <w:t>that;</w:t>
      </w:r>
      <w:proofErr w:type="gramEnd"/>
    </w:p>
    <w:p w14:paraId="664EDB23" w14:textId="77777777" w:rsidR="00021179" w:rsidRPr="00021179" w:rsidRDefault="00021179" w:rsidP="00021179">
      <w:pPr>
        <w:ind w:left="1080"/>
        <w:jc w:val="both"/>
        <w:rPr>
          <w:rFonts w:ascii="Arial" w:hAnsi="Arial" w:cs="Arial"/>
        </w:rPr>
      </w:pPr>
    </w:p>
    <w:p w14:paraId="7A39AA8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have disconnected from the </w:t>
      </w:r>
      <w:r w:rsidRPr="00021179">
        <w:rPr>
          <w:rFonts w:ascii="Arial" w:hAnsi="Arial" w:cs="Arial"/>
          <w:b/>
        </w:rPr>
        <w:t>Distribution System</w:t>
      </w:r>
      <w:r w:rsidRPr="00021179">
        <w:rPr>
          <w:rFonts w:ascii="Arial" w:hAnsi="Arial" w:cs="Arial"/>
        </w:rPr>
        <w:t xml:space="preserve"> since the last update and</w:t>
      </w:r>
    </w:p>
    <w:p w14:paraId="1150BF17"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*that have terminated their </w:t>
      </w:r>
      <w:r w:rsidRPr="00021179">
        <w:rPr>
          <w:rFonts w:ascii="Arial" w:hAnsi="Arial" w:cs="Arial"/>
          <w:b/>
        </w:rPr>
        <w:t>Connection Agreement</w:t>
      </w:r>
      <w:r w:rsidRPr="00021179">
        <w:rPr>
          <w:rFonts w:ascii="Arial" w:hAnsi="Arial" w:cs="Arial"/>
        </w:rPr>
        <w:t xml:space="preserve"> with the </w:t>
      </w:r>
      <w:r w:rsidRPr="00021179">
        <w:rPr>
          <w:rFonts w:ascii="Arial" w:hAnsi="Arial" w:cs="Arial"/>
          <w:b/>
        </w:rPr>
        <w:t>User</w:t>
      </w:r>
      <w:r w:rsidRPr="00021179">
        <w:rPr>
          <w:rFonts w:ascii="Arial" w:hAnsi="Arial" w:cs="Arial"/>
        </w:rPr>
        <w:t xml:space="preserve">, the </w:t>
      </w:r>
      <w:r w:rsidRPr="00021179">
        <w:rPr>
          <w:rFonts w:ascii="Arial" w:hAnsi="Arial" w:cs="Arial"/>
          <w:b/>
        </w:rPr>
        <w:t>CUSC</w:t>
      </w:r>
      <w:r w:rsidRPr="00021179">
        <w:rPr>
          <w:rFonts w:ascii="Arial" w:hAnsi="Arial" w:cs="Arial"/>
        </w:rPr>
        <w:t xml:space="preserve"> requirement for terminations is 5 business days.</w:t>
      </w:r>
    </w:p>
    <w:p w14:paraId="61BF7D24"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the </w:t>
      </w:r>
      <w:r w:rsidRPr="00021179">
        <w:rPr>
          <w:rFonts w:ascii="Arial" w:hAnsi="Arial" w:cs="Arial"/>
          <w:b/>
        </w:rPr>
        <w:t xml:space="preserve">User </w:t>
      </w:r>
      <w:r w:rsidRPr="00021179">
        <w:rPr>
          <w:rFonts w:ascii="Arial" w:hAnsi="Arial" w:cs="Arial"/>
        </w:rPr>
        <w:t xml:space="preserve">believes the current connection date is expected to be delayed. Advanced notification of the revised connection date is required imperative. </w:t>
      </w:r>
    </w:p>
    <w:p w14:paraId="0A30B93B"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rPr>
        <w:t xml:space="preserve">other recorded information has changed or any that have subsequently energised. Where the </w:t>
      </w:r>
      <w:r w:rsidRPr="00021179">
        <w:rPr>
          <w:rFonts w:ascii="Arial" w:hAnsi="Arial" w:cs="Arial"/>
          <w:b/>
        </w:rPr>
        <w:t>Relevant Embedded Power Station</w:t>
      </w:r>
      <w:r w:rsidRPr="00021179">
        <w:rPr>
          <w:rFonts w:ascii="Arial" w:hAnsi="Arial" w:cs="Arial"/>
        </w:rPr>
        <w:t xml:space="preserve"> has energised the connection date will be updated to ‘connected’.</w:t>
      </w:r>
    </w:p>
    <w:p w14:paraId="0A3EB62C" w14:textId="77777777" w:rsidR="00021179" w:rsidRPr="00021179" w:rsidRDefault="00021179" w:rsidP="00021179">
      <w:pPr>
        <w:numPr>
          <w:ilvl w:val="2"/>
          <w:numId w:val="8"/>
        </w:numPr>
        <w:spacing w:line="276" w:lineRule="auto"/>
        <w:ind w:left="1584"/>
        <w:jc w:val="both"/>
        <w:rPr>
          <w:rFonts w:ascii="Arial" w:hAnsi="Arial" w:cs="Arial"/>
        </w:rPr>
      </w:pPr>
      <w:r w:rsidRPr="00021179">
        <w:rPr>
          <w:rFonts w:ascii="Arial" w:hAnsi="Arial" w:cs="Arial"/>
          <w:b/>
        </w:rPr>
        <w:t>new Relevant Embedded Power Station</w:t>
      </w:r>
      <w:r w:rsidRPr="00021179">
        <w:rPr>
          <w:rFonts w:ascii="Arial" w:hAnsi="Arial" w:cs="Arial"/>
        </w:rPr>
        <w:t xml:space="preserve"> added since the last update. </w:t>
      </w:r>
    </w:p>
    <w:p w14:paraId="22DF7021" w14:textId="004FEDF6" w:rsidR="00021179" w:rsidRPr="00021179" w:rsidDel="00995765" w:rsidRDefault="00021179" w:rsidP="00021179">
      <w:pPr>
        <w:numPr>
          <w:ilvl w:val="2"/>
          <w:numId w:val="8"/>
        </w:numPr>
        <w:spacing w:line="276" w:lineRule="auto"/>
        <w:ind w:left="1584"/>
        <w:jc w:val="both"/>
        <w:rPr>
          <w:del w:id="196" w:author="Angela Quinn (NESO)" w:date="2024-10-18T13:01:00Z"/>
          <w:rFonts w:ascii="Arial" w:hAnsi="Arial" w:cs="Arial"/>
        </w:rPr>
      </w:pPr>
      <w:del w:id="197" w:author="Angela Quinn (NESO)" w:date="2024-10-18T13:01:00Z">
        <w:r w:rsidRPr="00021179" w:rsidDel="00995765">
          <w:rPr>
            <w:rFonts w:ascii="Arial" w:hAnsi="Arial" w:cs="Arial"/>
          </w:rPr>
          <w:delText xml:space="preserve">*Where the </w:delText>
        </w:r>
        <w:r w:rsidRPr="00021179" w:rsidDel="00995765">
          <w:rPr>
            <w:rFonts w:ascii="Arial" w:hAnsi="Arial" w:cs="Arial"/>
            <w:b/>
          </w:rPr>
          <w:delText>Materiality Trigger</w:delText>
        </w:r>
        <w:r w:rsidRPr="00021179" w:rsidDel="00995765">
          <w:rPr>
            <w:rFonts w:ascii="Arial" w:hAnsi="Arial" w:cs="Arial"/>
          </w:rPr>
          <w:delText xml:space="preserve"> is breached there is a requirement to notify </w:delText>
        </w:r>
        <w:r w:rsidRPr="00021179" w:rsidDel="00995765">
          <w:rPr>
            <w:rFonts w:ascii="Arial" w:hAnsi="Arial" w:cs="Arial"/>
            <w:b/>
          </w:rPr>
          <w:delText>The Company</w:delText>
        </w:r>
        <w:r w:rsidRPr="00021179" w:rsidDel="00995765">
          <w:rPr>
            <w:rFonts w:ascii="Arial" w:hAnsi="Arial" w:cs="Arial"/>
          </w:rPr>
          <w:delText xml:space="preserve"> – please refer to the </w:delText>
        </w:r>
        <w:r w:rsidRPr="00021179" w:rsidDel="00995765">
          <w:rPr>
            <w:rFonts w:ascii="Arial" w:hAnsi="Arial" w:cs="Arial"/>
            <w:b/>
          </w:rPr>
          <w:delText>Materiality Trigger Process</w:delText>
        </w:r>
        <w:r w:rsidRPr="00021179" w:rsidDel="00995765">
          <w:rPr>
            <w:rFonts w:ascii="Arial" w:hAnsi="Arial" w:cs="Arial"/>
          </w:rPr>
          <w:delText xml:space="preserve"> above.  </w:delText>
        </w:r>
      </w:del>
    </w:p>
    <w:p w14:paraId="70DD7A07" w14:textId="77777777" w:rsidR="00021179" w:rsidRPr="00021179" w:rsidRDefault="00021179" w:rsidP="00021179">
      <w:pPr>
        <w:ind w:left="1584"/>
        <w:jc w:val="both"/>
        <w:rPr>
          <w:rFonts w:ascii="Arial" w:hAnsi="Arial" w:cs="Arial"/>
        </w:rPr>
      </w:pPr>
    </w:p>
    <w:p w14:paraId="7B9F48CA" w14:textId="77777777" w:rsidR="00021179" w:rsidRPr="00021179" w:rsidRDefault="00021179" w:rsidP="00021179">
      <w:pPr>
        <w:pStyle w:val="ListParagraph"/>
        <w:jc w:val="both"/>
        <w:rPr>
          <w:rFonts w:ascii="Arial" w:hAnsi="Arial" w:cs="Arial"/>
        </w:rPr>
      </w:pPr>
    </w:p>
    <w:p w14:paraId="28B85D1A"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For the purposes of the </w:t>
      </w:r>
      <w:r w:rsidRPr="00021179">
        <w:rPr>
          <w:rFonts w:ascii="Arial" w:hAnsi="Arial" w:cs="Arial"/>
          <w:b/>
        </w:rPr>
        <w:t>Evaluation of Transmission Impact</w:t>
      </w:r>
      <w:r w:rsidRPr="00021179">
        <w:rPr>
          <w:rFonts w:ascii="Arial" w:hAnsi="Arial" w:cs="Arial"/>
        </w:rPr>
        <w:t xml:space="preserve"> and unless otherwise indicated by </w:t>
      </w:r>
      <w:r w:rsidRPr="00021179">
        <w:rPr>
          <w:rFonts w:ascii="Arial" w:hAnsi="Arial" w:cs="Arial"/>
          <w:b/>
        </w:rPr>
        <w:t>The Company</w:t>
      </w:r>
      <w:r w:rsidRPr="00021179">
        <w:rPr>
          <w:rFonts w:ascii="Arial" w:hAnsi="Arial" w:cs="Arial"/>
        </w:rPr>
        <w:t xml:space="preserve"> under </w:t>
      </w:r>
      <w:r w:rsidRPr="00021179">
        <w:rPr>
          <w:rFonts w:ascii="Arial" w:hAnsi="Arial" w:cs="Arial"/>
          <w:b/>
        </w:rPr>
        <w:t>CUSC</w:t>
      </w:r>
      <w:r w:rsidRPr="00021179">
        <w:rPr>
          <w:rFonts w:ascii="Arial" w:hAnsi="Arial" w:cs="Arial"/>
        </w:rPr>
        <w:t xml:space="preserve"> 6.5.1(b), </w:t>
      </w:r>
      <w:r w:rsidRPr="00021179">
        <w:rPr>
          <w:rFonts w:ascii="Arial" w:hAnsi="Arial" w:cs="Arial"/>
          <w:b/>
        </w:rPr>
        <w:t>Embedded Power Stations</w:t>
      </w:r>
      <w:r w:rsidRPr="00021179">
        <w:rPr>
          <w:rFonts w:ascii="Arial" w:hAnsi="Arial" w:cs="Arial"/>
        </w:rPr>
        <w:t xml:space="preserve"> of 1MW and above will be deemed to have an impact on the </w:t>
      </w:r>
      <w:r w:rsidRPr="00021179">
        <w:rPr>
          <w:rFonts w:ascii="Arial" w:hAnsi="Arial" w:cs="Arial"/>
          <w:b/>
        </w:rPr>
        <w:t>National Electricity Transmission System</w:t>
      </w:r>
      <w:r w:rsidRPr="00021179">
        <w:rPr>
          <w:rFonts w:ascii="Arial" w:hAnsi="Arial" w:cs="Arial"/>
        </w:rPr>
        <w:t xml:space="preserve"> and must be included in Appendix G Schedule 1.</w:t>
      </w:r>
    </w:p>
    <w:p w14:paraId="43D881B1" w14:textId="77777777" w:rsidR="00021179" w:rsidRPr="00021179" w:rsidRDefault="00021179" w:rsidP="00021179">
      <w:pPr>
        <w:pStyle w:val="ListParagraph"/>
        <w:ind w:left="1080"/>
        <w:jc w:val="both"/>
        <w:rPr>
          <w:rFonts w:ascii="Arial" w:hAnsi="Arial" w:cs="Arial"/>
        </w:rPr>
      </w:pPr>
    </w:p>
    <w:p w14:paraId="63F43592"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The submission of each update to Appendix G Schedule 1 from the </w:t>
      </w:r>
      <w:r w:rsidRPr="00021179">
        <w:rPr>
          <w:rFonts w:ascii="Arial" w:hAnsi="Arial" w:cs="Arial"/>
          <w:b/>
        </w:rPr>
        <w:t>User</w:t>
      </w:r>
      <w:r w:rsidRPr="00021179">
        <w:rPr>
          <w:rFonts w:ascii="Arial" w:hAnsi="Arial" w:cs="Arial"/>
        </w:rPr>
        <w:t xml:space="preserve"> must clearly identify any changes. </w:t>
      </w:r>
    </w:p>
    <w:p w14:paraId="2AB80CD0" w14:textId="77777777" w:rsidR="00021179" w:rsidRPr="00021179" w:rsidRDefault="00021179" w:rsidP="00021179">
      <w:pPr>
        <w:pStyle w:val="ListParagraph"/>
        <w:jc w:val="both"/>
        <w:rPr>
          <w:rFonts w:ascii="Arial" w:hAnsi="Arial" w:cs="Arial"/>
        </w:rPr>
      </w:pPr>
    </w:p>
    <w:p w14:paraId="71D05B2E"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Each update from the </w:t>
      </w:r>
      <w:r w:rsidRPr="00021179">
        <w:rPr>
          <w:rFonts w:ascii="Arial" w:hAnsi="Arial" w:cs="Arial"/>
          <w:b/>
        </w:rPr>
        <w:t xml:space="preserve">User </w:t>
      </w:r>
      <w:r w:rsidRPr="00021179">
        <w:rPr>
          <w:rFonts w:ascii="Arial" w:hAnsi="Arial" w:cs="Arial"/>
        </w:rPr>
        <w:t xml:space="preserve">should be submitted by email to </w:t>
      </w:r>
      <w:r w:rsidRPr="00021179">
        <w:rPr>
          <w:rFonts w:ascii="Arial" w:hAnsi="Arial" w:cs="Arial"/>
          <w:b/>
        </w:rPr>
        <w:t>The Company</w:t>
      </w:r>
      <w:r w:rsidRPr="00021179">
        <w:rPr>
          <w:rFonts w:ascii="Arial" w:hAnsi="Arial" w:cs="Arial"/>
        </w:rPr>
        <w:t xml:space="preserve"> at the following address </w:t>
      </w:r>
      <w:hyperlink r:id="rId19" w:history="1">
        <w:r w:rsidRPr="00021179">
          <w:rPr>
            <w:rStyle w:val="Hyperlink"/>
            <w:rFonts w:ascii="Arial" w:hAnsi="Arial" w:cs="Arial"/>
            <w:color w:val="auto"/>
          </w:rPr>
          <w:t>transmissionconnections@nationalgrideso.com</w:t>
        </w:r>
      </w:hyperlink>
    </w:p>
    <w:p w14:paraId="6146E8D2" w14:textId="77777777" w:rsidR="00021179" w:rsidRPr="00021179" w:rsidRDefault="00021179" w:rsidP="00021179">
      <w:pPr>
        <w:pStyle w:val="ListParagraph"/>
        <w:jc w:val="both"/>
        <w:rPr>
          <w:rFonts w:ascii="Arial" w:hAnsi="Arial" w:cs="Arial"/>
        </w:rPr>
      </w:pPr>
    </w:p>
    <w:p w14:paraId="785EBCE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b/>
        </w:rPr>
        <w:t>The Company</w:t>
      </w:r>
      <w:r w:rsidRPr="00021179">
        <w:rPr>
          <w:rFonts w:ascii="Arial" w:hAnsi="Arial" w:cs="Arial"/>
        </w:rPr>
        <w:t xml:space="preserve"> will review the changes to Appendix G Schedule 1, in accordance with the requirements set out in this Schedule 2 and </w:t>
      </w:r>
      <w:r w:rsidRPr="00021179">
        <w:rPr>
          <w:rFonts w:ascii="Arial" w:hAnsi="Arial"/>
        </w:rPr>
        <w:t xml:space="preserve">notify </w:t>
      </w:r>
      <w:r w:rsidRPr="00021179">
        <w:rPr>
          <w:rFonts w:ascii="Arial" w:hAnsi="Arial"/>
          <w:b/>
          <w:bCs/>
        </w:rPr>
        <w:t>The User</w:t>
      </w:r>
      <w:r w:rsidRPr="00021179">
        <w:rPr>
          <w:rFonts w:ascii="Arial" w:hAnsi="Arial"/>
        </w:rPr>
        <w:t xml:space="preserve"> within [5] business days of receipt of the outcome of the review</w:t>
      </w:r>
      <w:r w:rsidRPr="00021179">
        <w:rPr>
          <w:rFonts w:ascii="Arial" w:hAnsi="Arial" w:cs="Arial"/>
        </w:rPr>
        <w:t xml:space="preserve">. In accordance with Clause [10.8] of this </w:t>
      </w:r>
      <w:r w:rsidRPr="00021179">
        <w:rPr>
          <w:rFonts w:ascii="Arial" w:hAnsi="Arial" w:cs="Arial"/>
          <w:b/>
        </w:rPr>
        <w:t>Bilateral Connection Agreement</w:t>
      </w:r>
      <w:r w:rsidRPr="00021179">
        <w:rPr>
          <w:rFonts w:ascii="Arial" w:hAnsi="Arial" w:cs="Arial"/>
        </w:rPr>
        <w:t xml:space="preserve"> where no notification is provided by </w:t>
      </w:r>
      <w:r w:rsidRPr="00021179">
        <w:rPr>
          <w:rFonts w:ascii="Arial" w:hAnsi="Arial" w:cs="Arial"/>
          <w:b/>
        </w:rPr>
        <w:t>The Company</w:t>
      </w:r>
      <w:r w:rsidRPr="00021179">
        <w:rPr>
          <w:rFonts w:ascii="Arial" w:hAnsi="Arial" w:cs="Arial"/>
          <w:bCs/>
        </w:rPr>
        <w:t xml:space="preserve"> or the notification confirms acceptance</w:t>
      </w:r>
      <w:r w:rsidRPr="00021179">
        <w:rPr>
          <w:rFonts w:ascii="Arial" w:hAnsi="Arial" w:cs="Arial"/>
          <w:b/>
        </w:rPr>
        <w:t xml:space="preserve">, </w:t>
      </w:r>
      <w:r w:rsidRPr="00021179">
        <w:rPr>
          <w:rFonts w:ascii="Arial" w:hAnsi="Arial" w:cs="Arial"/>
          <w:bCs/>
        </w:rPr>
        <w:t>the updated</w:t>
      </w:r>
      <w:r w:rsidRPr="00021179">
        <w:rPr>
          <w:rFonts w:ascii="Arial" w:hAnsi="Arial" w:cs="Arial"/>
          <w:b/>
        </w:rPr>
        <w:t xml:space="preserve"> Appendix G Schedule 1 </w:t>
      </w:r>
      <w:r w:rsidRPr="00021179">
        <w:rPr>
          <w:rFonts w:ascii="Arial" w:hAnsi="Arial" w:cs="Arial"/>
          <w:bCs/>
        </w:rPr>
        <w:t>will form</w:t>
      </w:r>
      <w:r w:rsidRPr="00021179">
        <w:rPr>
          <w:rFonts w:ascii="Arial" w:hAnsi="Arial" w:cs="Arial"/>
        </w:rPr>
        <w:t xml:space="preserve"> part of the </w:t>
      </w:r>
      <w:r w:rsidRPr="00021179">
        <w:rPr>
          <w:rFonts w:ascii="Arial" w:hAnsi="Arial" w:cs="Arial"/>
          <w:b/>
          <w:bCs/>
        </w:rPr>
        <w:t>Bilateral Connection Agreement</w:t>
      </w:r>
      <w:r w:rsidRPr="00021179">
        <w:rPr>
          <w:rFonts w:ascii="Arial" w:hAnsi="Arial" w:cs="Arial"/>
        </w:rPr>
        <w:t xml:space="preserve">. Where the notification states there are outstanding concerns, </w:t>
      </w:r>
      <w:r w:rsidRPr="00021179">
        <w:rPr>
          <w:rFonts w:ascii="Arial" w:hAnsi="Arial" w:cs="Arial"/>
          <w:b/>
        </w:rPr>
        <w:t xml:space="preserve">The Company </w:t>
      </w:r>
      <w:r w:rsidRPr="00021179">
        <w:rPr>
          <w:rFonts w:ascii="Arial" w:hAnsi="Arial" w:cs="Arial"/>
        </w:rPr>
        <w:t xml:space="preserve">and the </w:t>
      </w:r>
      <w:r w:rsidRPr="00021179">
        <w:rPr>
          <w:rFonts w:ascii="Arial" w:hAnsi="Arial" w:cs="Arial"/>
          <w:b/>
        </w:rPr>
        <w:t xml:space="preserve">User </w:t>
      </w:r>
      <w:r w:rsidRPr="00021179">
        <w:rPr>
          <w:rFonts w:ascii="Arial" w:hAnsi="Arial" w:cs="Arial"/>
          <w:bCs/>
        </w:rPr>
        <w:t>will meet within [5] business days</w:t>
      </w:r>
      <w:r w:rsidRPr="00021179">
        <w:rPr>
          <w:rFonts w:ascii="Arial" w:hAnsi="Arial" w:cs="Arial"/>
          <w:b/>
        </w:rPr>
        <w:t xml:space="preserve"> </w:t>
      </w:r>
      <w:r w:rsidRPr="00021179">
        <w:rPr>
          <w:rFonts w:ascii="Arial" w:hAnsi="Arial" w:cs="Arial"/>
        </w:rPr>
        <w:t xml:space="preserve">to discuss further and a revised Appendix G Schedule 1 shall not be incorporated in to the </w:t>
      </w:r>
      <w:r w:rsidRPr="00021179">
        <w:rPr>
          <w:rFonts w:ascii="Arial" w:hAnsi="Arial" w:cs="Arial"/>
          <w:b/>
          <w:bCs/>
        </w:rPr>
        <w:t>Bilateral Connection Agreement</w:t>
      </w:r>
      <w:r w:rsidRPr="00021179">
        <w:rPr>
          <w:rFonts w:ascii="Arial" w:hAnsi="Arial" w:cs="Arial"/>
        </w:rPr>
        <w:t xml:space="preserve"> until both the </w:t>
      </w:r>
      <w:r w:rsidRPr="00021179">
        <w:rPr>
          <w:rFonts w:ascii="Arial" w:hAnsi="Arial" w:cs="Arial"/>
          <w:b/>
          <w:bCs/>
        </w:rPr>
        <w:t>User</w:t>
      </w:r>
      <w:r w:rsidRPr="00021179">
        <w:rPr>
          <w:rFonts w:ascii="Arial" w:hAnsi="Arial" w:cs="Arial"/>
        </w:rPr>
        <w:t xml:space="preserve"> and </w:t>
      </w:r>
      <w:r w:rsidRPr="00021179">
        <w:rPr>
          <w:rFonts w:ascii="Arial" w:hAnsi="Arial" w:cs="Arial"/>
          <w:b/>
          <w:bCs/>
        </w:rPr>
        <w:t>The Company</w:t>
      </w:r>
      <w:r w:rsidRPr="00021179">
        <w:rPr>
          <w:rFonts w:ascii="Arial" w:hAnsi="Arial" w:cs="Arial"/>
        </w:rPr>
        <w:t xml:space="preserve"> agree on the required changes  For the avoidance of doubt </w:t>
      </w:r>
      <w:r w:rsidRPr="00021179">
        <w:rPr>
          <w:rFonts w:ascii="Arial" w:hAnsi="Arial" w:cs="Arial"/>
          <w:b/>
        </w:rPr>
        <w:t>The Company</w:t>
      </w:r>
      <w:r w:rsidRPr="00021179">
        <w:rPr>
          <w:rFonts w:ascii="Arial" w:hAnsi="Arial" w:cs="Arial"/>
        </w:rPr>
        <w:t xml:space="preserve"> will only not accept changes to Appendix G Schedule 1 if the changes do not comply with the requirements as set out in this Schedule 2 and may charge the </w:t>
      </w:r>
      <w:r w:rsidRPr="00021179">
        <w:rPr>
          <w:rFonts w:ascii="Arial" w:hAnsi="Arial" w:cs="Arial"/>
          <w:b/>
        </w:rPr>
        <w:t>User</w:t>
      </w:r>
      <w:r w:rsidRPr="00021179">
        <w:rPr>
          <w:rFonts w:ascii="Arial" w:hAnsi="Arial" w:cs="Arial"/>
        </w:rPr>
        <w:t xml:space="preserve"> a cost-reflective re-work fee as per </w:t>
      </w:r>
      <w:r w:rsidRPr="00021179">
        <w:rPr>
          <w:rFonts w:ascii="Arial" w:hAnsi="Arial" w:cs="Arial"/>
          <w:b/>
        </w:rPr>
        <w:t>The Company’s Statement of Use of System Charges</w:t>
      </w:r>
      <w:r w:rsidRPr="00021179">
        <w:rPr>
          <w:rFonts w:ascii="Arial" w:hAnsi="Arial" w:cs="Arial"/>
        </w:rPr>
        <w:t>.  Monthly changes to Appendix G will be recorded in the register of embedded generation.</w:t>
      </w:r>
    </w:p>
    <w:p w14:paraId="658179A7" w14:textId="77777777" w:rsidR="00021179" w:rsidRPr="00021179" w:rsidRDefault="00021179" w:rsidP="00021179">
      <w:pPr>
        <w:pStyle w:val="ListParagraph"/>
        <w:ind w:left="1080"/>
        <w:jc w:val="both"/>
        <w:rPr>
          <w:rFonts w:ascii="Arial" w:hAnsi="Arial" w:cs="Arial"/>
        </w:rPr>
      </w:pPr>
    </w:p>
    <w:p w14:paraId="3324DB34"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[not used]</w:t>
      </w:r>
    </w:p>
    <w:p w14:paraId="27FA2412" w14:textId="77777777" w:rsidR="00021179" w:rsidRPr="00021179" w:rsidRDefault="00021179" w:rsidP="00021179">
      <w:pPr>
        <w:pStyle w:val="ListParagraph"/>
        <w:ind w:left="1080"/>
        <w:jc w:val="both"/>
        <w:rPr>
          <w:rFonts w:ascii="Arial" w:hAnsi="Arial" w:cs="Arial"/>
        </w:rPr>
      </w:pPr>
    </w:p>
    <w:p w14:paraId="424699A2" w14:textId="77777777"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The </w:t>
      </w:r>
      <w:r w:rsidRPr="00021179">
        <w:rPr>
          <w:rFonts w:ascii="Arial" w:hAnsi="Arial" w:cs="Arial"/>
          <w:b/>
        </w:rPr>
        <w:t>Bilateral Connection Agreement</w:t>
      </w:r>
      <w:r w:rsidRPr="00021179">
        <w:rPr>
          <w:rFonts w:ascii="Arial" w:hAnsi="Arial" w:cs="Arial"/>
        </w:rPr>
        <w:t xml:space="preserve"> will be deemed to be updated with the latest version of the Appendix G Schedule 1 once </w:t>
      </w:r>
      <w:r w:rsidRPr="00021179">
        <w:rPr>
          <w:rFonts w:ascii="Arial" w:hAnsi="Arial" w:cs="Arial"/>
          <w:b/>
        </w:rPr>
        <w:t>The Company</w:t>
      </w:r>
      <w:r w:rsidRPr="00021179">
        <w:rPr>
          <w:rFonts w:ascii="Arial" w:hAnsi="Arial" w:cs="Arial"/>
        </w:rPr>
        <w:t xml:space="preserve"> and </w:t>
      </w:r>
      <w:r w:rsidRPr="00021179">
        <w:rPr>
          <w:rFonts w:ascii="Arial" w:hAnsi="Arial" w:cs="Arial"/>
          <w:b/>
          <w:bCs/>
        </w:rPr>
        <w:t>User</w:t>
      </w:r>
      <w:r w:rsidRPr="00021179">
        <w:rPr>
          <w:rFonts w:ascii="Arial" w:hAnsi="Arial" w:cs="Arial"/>
        </w:rPr>
        <w:t xml:space="preserve"> agree to an updated Appendix G Schedule 1 in accordance with paragraph 6. The sole criteria used by </w:t>
      </w:r>
      <w:r w:rsidRPr="00021179">
        <w:rPr>
          <w:rFonts w:ascii="Arial" w:hAnsi="Arial" w:cs="Arial"/>
          <w:b/>
        </w:rPr>
        <w:t>The Company</w:t>
      </w:r>
      <w:r w:rsidRPr="00021179">
        <w:rPr>
          <w:rFonts w:ascii="Arial" w:hAnsi="Arial" w:cs="Arial"/>
        </w:rPr>
        <w:t xml:space="preserve"> for successful or unsuccessful review will be following the requirements of this Schedule 2. For the avoidance of doubt, the requirement for an </w:t>
      </w:r>
      <w:r w:rsidRPr="00021179">
        <w:rPr>
          <w:rFonts w:ascii="Arial" w:hAnsi="Arial" w:cs="Arial"/>
          <w:b/>
        </w:rPr>
        <w:t>Evaluation of Transmission Impact</w:t>
      </w:r>
      <w:r w:rsidRPr="00021179">
        <w:rPr>
          <w:rFonts w:ascii="Arial" w:hAnsi="Arial" w:cs="Arial"/>
        </w:rPr>
        <w:t xml:space="preserve"> (as per </w:t>
      </w:r>
      <w:r w:rsidRPr="00021179">
        <w:rPr>
          <w:rFonts w:ascii="Arial" w:hAnsi="Arial" w:cs="Arial"/>
          <w:b/>
        </w:rPr>
        <w:t>CUSC</w:t>
      </w:r>
      <w:r w:rsidRPr="00021179">
        <w:rPr>
          <w:rFonts w:ascii="Arial" w:hAnsi="Arial" w:cs="Arial"/>
        </w:rPr>
        <w:t xml:space="preserve"> paragraph 6.5.1(c)) shall not be deemed as met until Appendix G Schedule 1 is updated.</w:t>
      </w:r>
    </w:p>
    <w:p w14:paraId="2980C68D" w14:textId="77777777" w:rsidR="00021179" w:rsidRPr="00021179" w:rsidRDefault="00021179" w:rsidP="00021179">
      <w:pPr>
        <w:pStyle w:val="ListParagraph"/>
        <w:rPr>
          <w:rFonts w:ascii="Arial" w:hAnsi="Arial"/>
          <w:highlight w:val="green"/>
        </w:rPr>
      </w:pPr>
    </w:p>
    <w:p w14:paraId="4C4DDBE0" w14:textId="77777777" w:rsidR="00021179" w:rsidRPr="00021179" w:rsidRDefault="00021179" w:rsidP="00021179">
      <w:pPr>
        <w:pStyle w:val="ListParagraph"/>
        <w:numPr>
          <w:ilvl w:val="0"/>
          <w:numId w:val="7"/>
        </w:numPr>
        <w:spacing w:line="276" w:lineRule="auto"/>
        <w:ind w:left="1080"/>
        <w:contextualSpacing/>
        <w:jc w:val="both"/>
        <w:rPr>
          <w:rFonts w:ascii="Arial" w:hAnsi="Arial" w:cs="Arial"/>
        </w:rPr>
      </w:pPr>
      <w:r w:rsidRPr="00021179">
        <w:rPr>
          <w:rFonts w:ascii="Arial" w:hAnsi="Arial" w:cs="Arial"/>
        </w:rPr>
        <w:t xml:space="preserve">Periodically, </w:t>
      </w:r>
      <w:r w:rsidRPr="00021179">
        <w:rPr>
          <w:rFonts w:ascii="Arial" w:hAnsi="Arial" w:cs="Arial"/>
          <w:b/>
        </w:rPr>
        <w:t>The Company</w:t>
      </w:r>
      <w:r w:rsidRPr="00021179">
        <w:rPr>
          <w:rFonts w:ascii="Arial" w:hAnsi="Arial" w:cs="Arial"/>
        </w:rPr>
        <w:t xml:space="preserve"> will reconcile the Appendix G against the changes indicated in Schedule 1 and any changes in the transmission background. If any </w:t>
      </w:r>
      <w:r w:rsidRPr="00021179">
        <w:rPr>
          <w:rFonts w:ascii="Arial" w:hAnsi="Arial" w:cs="Arial"/>
          <w:b/>
        </w:rPr>
        <w:t>Interim Restrictions on Availability</w:t>
      </w:r>
      <w:r w:rsidRPr="00021179">
        <w:rPr>
          <w:rFonts w:ascii="Arial" w:hAnsi="Arial" w:cs="Arial"/>
        </w:rPr>
        <w:t xml:space="preserve"> or </w:t>
      </w:r>
      <w:r w:rsidRPr="00021179">
        <w:rPr>
          <w:rFonts w:ascii="Arial" w:hAnsi="Arial" w:cs="Arial"/>
          <w:b/>
        </w:rPr>
        <w:t>Construction Works</w:t>
      </w:r>
      <w:r w:rsidRPr="00021179">
        <w:rPr>
          <w:rFonts w:ascii="Arial" w:hAnsi="Arial" w:cs="Arial"/>
        </w:rPr>
        <w:t xml:space="preserve"> are deemed no longer applicable these will be removed and any update to the Securities, together with the invoice for any </w:t>
      </w:r>
      <w:r w:rsidRPr="00021179">
        <w:rPr>
          <w:rFonts w:ascii="Arial" w:hAnsi="Arial" w:cs="Arial"/>
          <w:b/>
        </w:rPr>
        <w:t>Cancellation Charge</w:t>
      </w:r>
      <w:r w:rsidRPr="00021179">
        <w:rPr>
          <w:rFonts w:ascii="Arial" w:hAnsi="Arial" w:cs="Arial"/>
        </w:rPr>
        <w:t xml:space="preserve"> in accordance with </w:t>
      </w:r>
      <w:r w:rsidRPr="00021179">
        <w:rPr>
          <w:rFonts w:ascii="Arial" w:hAnsi="Arial" w:cs="Arial"/>
          <w:b/>
        </w:rPr>
        <w:t>CUSC</w:t>
      </w:r>
      <w:r w:rsidRPr="00021179">
        <w:rPr>
          <w:rFonts w:ascii="Arial" w:hAnsi="Arial" w:cs="Arial"/>
        </w:rPr>
        <w:t xml:space="preserve"> Section 15 will be provided to the </w:t>
      </w:r>
      <w:r w:rsidRPr="00021179">
        <w:rPr>
          <w:rFonts w:ascii="Arial" w:hAnsi="Arial" w:cs="Arial"/>
          <w:b/>
        </w:rPr>
        <w:t>User</w:t>
      </w:r>
      <w:r w:rsidRPr="00021179">
        <w:rPr>
          <w:rFonts w:ascii="Arial" w:hAnsi="Arial" w:cs="Arial"/>
        </w:rPr>
        <w:t xml:space="preserve">. </w:t>
      </w:r>
    </w:p>
    <w:p w14:paraId="61F8F33E" w14:textId="77777777" w:rsidR="00021179" w:rsidRPr="00021179" w:rsidRDefault="00021179" w:rsidP="00021179">
      <w:pPr>
        <w:pStyle w:val="ListParagraph"/>
        <w:rPr>
          <w:rFonts w:ascii="Arial" w:hAnsi="Arial" w:cs="Arial"/>
        </w:rPr>
      </w:pPr>
    </w:p>
    <w:p w14:paraId="26988DAE" w14:textId="271C6620" w:rsidR="00021179" w:rsidRPr="00021179" w:rsidRDefault="00021179" w:rsidP="00021179">
      <w:pPr>
        <w:pStyle w:val="ListParagraph"/>
        <w:numPr>
          <w:ilvl w:val="0"/>
          <w:numId w:val="7"/>
        </w:numPr>
        <w:spacing w:after="200" w:line="276" w:lineRule="auto"/>
        <w:ind w:left="1080"/>
        <w:contextualSpacing/>
        <w:jc w:val="both"/>
        <w:rPr>
          <w:rFonts w:ascii="Arial" w:hAnsi="Arial" w:cs="Arial"/>
        </w:rPr>
      </w:pPr>
      <w:r w:rsidRPr="00021179">
        <w:rPr>
          <w:rFonts w:ascii="Arial" w:hAnsi="Arial" w:cs="Arial"/>
        </w:rPr>
        <w:t xml:space="preserve">Where the </w:t>
      </w:r>
      <w:r w:rsidRPr="00021179">
        <w:rPr>
          <w:rFonts w:ascii="Arial" w:hAnsi="Arial" w:cs="Arial"/>
          <w:b/>
        </w:rPr>
        <w:t xml:space="preserve">User </w:t>
      </w:r>
      <w:r w:rsidRPr="00021179">
        <w:rPr>
          <w:rFonts w:ascii="Arial" w:hAnsi="Arial" w:cs="Arial"/>
        </w:rPr>
        <w:t xml:space="preserve">breaches in whole or in part the provisions of this Appendix G Schedule 2, the </w:t>
      </w:r>
      <w:r w:rsidRPr="00021179">
        <w:rPr>
          <w:rFonts w:ascii="Arial" w:hAnsi="Arial" w:cs="Arial"/>
          <w:b/>
        </w:rPr>
        <w:t>User</w:t>
      </w:r>
      <w:r w:rsidRPr="00021179">
        <w:rPr>
          <w:rFonts w:ascii="Arial" w:hAnsi="Arial" w:cs="Arial"/>
        </w:rPr>
        <w:t xml:space="preserve"> shall, if requested by </w:t>
      </w:r>
      <w:r w:rsidRPr="00021179">
        <w:rPr>
          <w:rFonts w:ascii="Arial" w:hAnsi="Arial" w:cs="Arial"/>
          <w:b/>
        </w:rPr>
        <w:t>The Company</w:t>
      </w:r>
      <w:r w:rsidRPr="00021179">
        <w:rPr>
          <w:rFonts w:ascii="Arial" w:hAnsi="Arial" w:cs="Arial"/>
        </w:rPr>
        <w:t xml:space="preserve">, explain to </w:t>
      </w:r>
      <w:r w:rsidRPr="00021179">
        <w:rPr>
          <w:rFonts w:ascii="Arial" w:hAnsi="Arial" w:cs="Arial"/>
          <w:b/>
        </w:rPr>
        <w:t>The Company’s</w:t>
      </w:r>
      <w:r w:rsidRPr="00021179">
        <w:rPr>
          <w:rFonts w:ascii="Arial" w:hAnsi="Arial" w:cs="Arial"/>
        </w:rPr>
        <w:t xml:space="preserve"> satisfaction (acting reasonably) the reason for the breach and demonstrate to </w:t>
      </w:r>
      <w:r w:rsidRPr="00021179">
        <w:rPr>
          <w:rFonts w:ascii="Arial" w:hAnsi="Arial" w:cs="Arial"/>
          <w:b/>
        </w:rPr>
        <w:t>The Company’s</w:t>
      </w:r>
      <w:r w:rsidRPr="00021179">
        <w:rPr>
          <w:rFonts w:ascii="Arial" w:hAnsi="Arial" w:cs="Arial"/>
        </w:rPr>
        <w:t xml:space="preserve"> satisfaction that appropriate steps have been taken (or will be taken) to ensure that such breach will not reoccur. If the </w:t>
      </w:r>
      <w:r w:rsidRPr="00021179">
        <w:rPr>
          <w:rFonts w:ascii="Arial" w:hAnsi="Arial" w:cs="Arial"/>
          <w:b/>
        </w:rPr>
        <w:t xml:space="preserve">User </w:t>
      </w:r>
      <w:r w:rsidRPr="00021179">
        <w:rPr>
          <w:rFonts w:ascii="Arial" w:hAnsi="Arial" w:cs="Arial"/>
        </w:rPr>
        <w:t xml:space="preserve">does not provide such explanation, or if </w:t>
      </w:r>
      <w:r w:rsidRPr="00021179">
        <w:rPr>
          <w:rFonts w:ascii="Arial" w:hAnsi="Arial" w:cs="Arial"/>
          <w:b/>
        </w:rPr>
        <w:t>The Company</w:t>
      </w:r>
      <w:r w:rsidRPr="00021179">
        <w:rPr>
          <w:rFonts w:ascii="Arial" w:hAnsi="Arial" w:cs="Arial"/>
        </w:rPr>
        <w:t xml:space="preserve"> is not satisfied with the explanation provided, </w:t>
      </w:r>
      <w:r w:rsidRPr="00021179">
        <w:rPr>
          <w:rFonts w:ascii="Arial" w:hAnsi="Arial" w:cs="Arial"/>
          <w:b/>
        </w:rPr>
        <w:t>The Company</w:t>
      </w:r>
      <w:r w:rsidRPr="00021179">
        <w:rPr>
          <w:rFonts w:ascii="Arial" w:hAnsi="Arial" w:cs="Arial"/>
        </w:rPr>
        <w:t xml:space="preserve"> may give written notice to the </w:t>
      </w:r>
      <w:r w:rsidRPr="00021179">
        <w:rPr>
          <w:rFonts w:ascii="Arial" w:hAnsi="Arial" w:cs="Arial"/>
          <w:b/>
        </w:rPr>
        <w:t xml:space="preserve">User </w:t>
      </w:r>
      <w:r w:rsidRPr="00021179">
        <w:rPr>
          <w:rFonts w:ascii="Arial" w:hAnsi="Arial" w:cs="Arial"/>
        </w:rPr>
        <w:t xml:space="preserve">reducing the </w:t>
      </w:r>
      <w:r w:rsidRPr="00021179">
        <w:rPr>
          <w:rFonts w:ascii="Arial" w:hAnsi="Arial" w:cs="Arial"/>
          <w:b/>
        </w:rPr>
        <w:t>Total MWs</w:t>
      </w:r>
      <w:r w:rsidRPr="00021179">
        <w:rPr>
          <w:rFonts w:ascii="Arial" w:hAnsi="Arial" w:cs="Arial"/>
        </w:rPr>
        <w:t xml:space="preserve"> </w:t>
      </w:r>
      <w:del w:id="198" w:author="Angela Quinn (NESO)" w:date="2024-10-18T13:01:00Z">
        <w:r w:rsidRPr="00021179" w:rsidDel="00995765">
          <w:rPr>
            <w:rFonts w:ascii="Arial" w:hAnsi="Arial" w:cs="Arial"/>
          </w:rPr>
          <w:delText xml:space="preserve">and </w:delText>
        </w:r>
        <w:r w:rsidRPr="00021179" w:rsidDel="00995765">
          <w:rPr>
            <w:rFonts w:ascii="Arial" w:hAnsi="Arial" w:cs="Arial"/>
            <w:b/>
          </w:rPr>
          <w:delText>Materiality Trigger</w:delText>
        </w:r>
        <w:r w:rsidRPr="00021179" w:rsidDel="00995765">
          <w:rPr>
            <w:rFonts w:ascii="Arial" w:hAnsi="Arial" w:cs="Arial"/>
          </w:rPr>
          <w:delText xml:space="preserve"> </w:delText>
        </w:r>
      </w:del>
      <w:r w:rsidRPr="00021179">
        <w:rPr>
          <w:rFonts w:ascii="Arial" w:hAnsi="Arial" w:cs="Arial"/>
        </w:rPr>
        <w:t xml:space="preserve">of the </w:t>
      </w:r>
      <w:r w:rsidRPr="00021179">
        <w:rPr>
          <w:rFonts w:ascii="Arial" w:hAnsi="Arial" w:cs="Arial"/>
          <w:b/>
        </w:rPr>
        <w:t>Connection Site</w:t>
      </w:r>
      <w:r w:rsidRPr="00021179">
        <w:rPr>
          <w:rFonts w:ascii="Arial" w:hAnsi="Arial" w:cs="Arial"/>
        </w:rPr>
        <w:t xml:space="preserve"> to zero and update Appendix G Schedule 1 accordingly if there </w:t>
      </w:r>
      <w:proofErr w:type="gramStart"/>
      <w:r w:rsidRPr="00021179">
        <w:rPr>
          <w:rFonts w:ascii="Arial" w:hAnsi="Arial" w:cs="Arial"/>
        </w:rPr>
        <w:t>is;</w:t>
      </w:r>
      <w:proofErr w:type="gramEnd"/>
    </w:p>
    <w:p w14:paraId="4580253A" w14:textId="77777777" w:rsidR="00021179" w:rsidRPr="00021179" w:rsidRDefault="00021179" w:rsidP="00021179">
      <w:pPr>
        <w:pStyle w:val="ListParagraph"/>
        <w:rPr>
          <w:rFonts w:ascii="Arial" w:hAnsi="Arial" w:cs="Arial"/>
        </w:rPr>
      </w:pPr>
    </w:p>
    <w:p w14:paraId="6020F3D1"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 xml:space="preserve">A single breach occurs which risks operation of the </w:t>
      </w:r>
      <w:r w:rsidRPr="00021179">
        <w:rPr>
          <w:rFonts w:ascii="Arial" w:hAnsi="Arial" w:cs="Arial"/>
          <w:b/>
        </w:rPr>
        <w:t>National Electricity Transmission System</w:t>
      </w:r>
      <w:r w:rsidRPr="00021179">
        <w:rPr>
          <w:rFonts w:ascii="Arial" w:hAnsi="Arial" w:cs="Arial"/>
        </w:rPr>
        <w:t xml:space="preserve"> or creates a risk to life or property or,</w:t>
      </w:r>
    </w:p>
    <w:p w14:paraId="6B367948"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Three (3) consecutive material breaches, or</w:t>
      </w:r>
    </w:p>
    <w:p w14:paraId="23D7AFA0" w14:textId="77777777" w:rsidR="00021179" w:rsidRPr="00021179" w:rsidRDefault="00021179" w:rsidP="00021179">
      <w:pPr>
        <w:pStyle w:val="ListParagraph"/>
        <w:numPr>
          <w:ilvl w:val="1"/>
          <w:numId w:val="7"/>
        </w:numPr>
        <w:spacing w:after="200" w:line="276" w:lineRule="auto"/>
        <w:contextualSpacing/>
        <w:jc w:val="both"/>
        <w:rPr>
          <w:rFonts w:ascii="Arial" w:hAnsi="Arial" w:cs="Arial"/>
        </w:rPr>
      </w:pPr>
      <w:r w:rsidRPr="00021179">
        <w:rPr>
          <w:rFonts w:ascii="Arial" w:hAnsi="Arial" w:cs="Arial"/>
        </w:rPr>
        <w:t xml:space="preserve">Eight (8) breaches within a twelve (12) month period. </w:t>
      </w:r>
    </w:p>
    <w:p w14:paraId="24795954" w14:textId="607F378D" w:rsidR="00021179" w:rsidRPr="00021179" w:rsidRDefault="00021179" w:rsidP="00021179">
      <w:pPr>
        <w:ind w:left="1080"/>
        <w:jc w:val="both"/>
        <w:rPr>
          <w:rFonts w:ascii="Arial" w:hAnsi="Arial" w:cs="Arial"/>
        </w:rPr>
      </w:pPr>
      <w:r w:rsidRPr="00021179">
        <w:rPr>
          <w:rFonts w:ascii="Arial" w:hAnsi="Arial" w:cs="Arial"/>
        </w:rPr>
        <w:t xml:space="preserve">This shall apply until such time as the </w:t>
      </w:r>
      <w:r w:rsidRPr="00021179">
        <w:rPr>
          <w:rFonts w:ascii="Arial" w:hAnsi="Arial" w:cs="Arial"/>
          <w:b/>
        </w:rPr>
        <w:t>User</w:t>
      </w:r>
      <w:r w:rsidRPr="00021179">
        <w:rPr>
          <w:rFonts w:ascii="Arial" w:hAnsi="Arial" w:cs="Arial"/>
        </w:rPr>
        <w:t xml:space="preserve"> has explained to </w:t>
      </w:r>
      <w:r w:rsidRPr="00021179">
        <w:rPr>
          <w:rFonts w:ascii="Arial" w:hAnsi="Arial" w:cs="Arial"/>
          <w:b/>
        </w:rPr>
        <w:t>The Company’s</w:t>
      </w:r>
      <w:r w:rsidRPr="00021179">
        <w:rPr>
          <w:rFonts w:ascii="Arial" w:hAnsi="Arial" w:cs="Arial"/>
        </w:rPr>
        <w:t xml:space="preserve"> reasonable satisfaction the reason for the breach and has demonstrated that appropriate steps have been taken to ensure that such breach will not reoccur, at which point Appendix G Schedule 1 shall be unilaterally amended thereafter by </w:t>
      </w:r>
      <w:r w:rsidRPr="00021179">
        <w:rPr>
          <w:rFonts w:ascii="Arial" w:hAnsi="Arial" w:cs="Arial"/>
          <w:b/>
        </w:rPr>
        <w:t>The Company</w:t>
      </w:r>
      <w:r w:rsidRPr="00021179">
        <w:rPr>
          <w:rFonts w:ascii="Arial" w:hAnsi="Arial" w:cs="Arial"/>
        </w:rPr>
        <w:t xml:space="preserve"> to reflect the reinstatement of the </w:t>
      </w:r>
      <w:r w:rsidRPr="00021179">
        <w:rPr>
          <w:rFonts w:ascii="Arial" w:hAnsi="Arial" w:cs="Arial"/>
          <w:b/>
        </w:rPr>
        <w:t>Total MWs</w:t>
      </w:r>
      <w:del w:id="199" w:author="Angela Quinn (NESO)" w:date="2024-10-18T13:01:00Z">
        <w:r w:rsidRPr="00021179" w:rsidDel="00995765">
          <w:rPr>
            <w:rFonts w:ascii="Arial" w:hAnsi="Arial" w:cs="Arial"/>
          </w:rPr>
          <w:delText xml:space="preserve"> and </w:delText>
        </w:r>
        <w:r w:rsidRPr="00021179" w:rsidDel="00995765">
          <w:rPr>
            <w:rFonts w:ascii="Arial" w:hAnsi="Arial" w:cs="Arial"/>
            <w:b/>
          </w:rPr>
          <w:delText>Materiality Trigger</w:delText>
        </w:r>
      </w:del>
      <w:r w:rsidRPr="00021179">
        <w:rPr>
          <w:rFonts w:ascii="Arial" w:hAnsi="Arial" w:cs="Arial"/>
        </w:rPr>
        <w:t>.</w:t>
      </w:r>
      <w:r w:rsidR="00484721">
        <w:rPr>
          <w:rFonts w:ascii="Arial" w:hAnsi="Arial" w:cs="Arial"/>
        </w:rPr>
        <w:br/>
      </w:r>
    </w:p>
    <w:p w14:paraId="5E64BAF0" w14:textId="362C4964" w:rsidR="00021179" w:rsidRPr="00F53142" w:rsidRDefault="00021179" w:rsidP="00027FC9">
      <w:pPr>
        <w:pStyle w:val="ListParagraph"/>
        <w:numPr>
          <w:ilvl w:val="0"/>
          <w:numId w:val="7"/>
        </w:numPr>
        <w:spacing w:after="200" w:line="276" w:lineRule="auto"/>
        <w:ind w:left="1080"/>
        <w:contextualSpacing/>
        <w:jc w:val="both"/>
        <w:rPr>
          <w:rFonts w:ascii="Arial" w:hAnsi="Arial" w:cs="Arial"/>
          <w:color w:val="FF0000"/>
        </w:rPr>
      </w:pPr>
      <w:r w:rsidRPr="00861CE9">
        <w:rPr>
          <w:rFonts w:ascii="Arial" w:hAnsi="Arial" w:cs="Arial"/>
        </w:rPr>
        <w:t xml:space="preserve">If within 3 months of a written notice from </w:t>
      </w:r>
      <w:r w:rsidRPr="00861CE9">
        <w:rPr>
          <w:rFonts w:ascii="Arial" w:hAnsi="Arial" w:cs="Arial"/>
          <w:b/>
          <w:bCs/>
        </w:rPr>
        <w:t>The Company</w:t>
      </w:r>
      <w:r w:rsidRPr="00861CE9">
        <w:rPr>
          <w:rFonts w:ascii="Arial" w:hAnsi="Arial" w:cs="Arial"/>
        </w:rPr>
        <w:t xml:space="preserve"> (reducing the </w:t>
      </w:r>
      <w:r w:rsidRPr="00861CE9">
        <w:rPr>
          <w:rFonts w:ascii="Arial" w:hAnsi="Arial" w:cs="Arial"/>
          <w:b/>
        </w:rPr>
        <w:t>Total MWs</w:t>
      </w:r>
      <w:r w:rsidRPr="00861CE9">
        <w:rPr>
          <w:rFonts w:ascii="Arial" w:hAnsi="Arial" w:cs="Arial"/>
        </w:rPr>
        <w:t xml:space="preserve"> </w:t>
      </w:r>
      <w:del w:id="200" w:author="Angela Quinn (NESO)" w:date="2024-10-18T13:01:00Z">
        <w:r w:rsidRPr="00861CE9" w:rsidDel="0079394A">
          <w:rPr>
            <w:rFonts w:ascii="Arial" w:hAnsi="Arial" w:cs="Arial"/>
          </w:rPr>
          <w:delText xml:space="preserve">and </w:delText>
        </w:r>
        <w:r w:rsidRPr="00861CE9" w:rsidDel="0079394A">
          <w:rPr>
            <w:rFonts w:ascii="Arial" w:hAnsi="Arial" w:cs="Arial"/>
            <w:b/>
          </w:rPr>
          <w:delText>Materiality Trigger</w:delText>
        </w:r>
        <w:r w:rsidRPr="00861CE9" w:rsidDel="0079394A">
          <w:rPr>
            <w:rFonts w:ascii="Arial" w:hAnsi="Arial" w:cs="Arial"/>
          </w:rPr>
          <w:delText xml:space="preserve"> </w:delText>
        </w:r>
      </w:del>
      <w:r w:rsidRPr="00861CE9">
        <w:rPr>
          <w:rFonts w:ascii="Arial" w:hAnsi="Arial" w:cs="Arial"/>
        </w:rPr>
        <w:t xml:space="preserve">of the </w:t>
      </w:r>
      <w:r w:rsidRPr="00861CE9">
        <w:rPr>
          <w:rFonts w:ascii="Arial" w:hAnsi="Arial" w:cs="Arial"/>
          <w:b/>
        </w:rPr>
        <w:t>Connection Site</w:t>
      </w:r>
      <w:r w:rsidRPr="00861CE9">
        <w:rPr>
          <w:rFonts w:ascii="Arial" w:hAnsi="Arial" w:cs="Arial"/>
        </w:rPr>
        <w:t xml:space="preserve"> to zero) under paragraph 10.10 above, the </w:t>
      </w:r>
      <w:r w:rsidRPr="00861CE9">
        <w:rPr>
          <w:rFonts w:ascii="Arial" w:hAnsi="Arial" w:cs="Arial"/>
          <w:b/>
        </w:rPr>
        <w:t>User</w:t>
      </w:r>
      <w:r w:rsidRPr="00861CE9">
        <w:rPr>
          <w:rFonts w:ascii="Arial" w:hAnsi="Arial" w:cs="Arial"/>
        </w:rPr>
        <w:t xml:space="preserve"> has still failed to provide the explanation and\or demonstration required by </w:t>
      </w:r>
      <w:r w:rsidRPr="00861CE9">
        <w:rPr>
          <w:rFonts w:ascii="Arial" w:hAnsi="Arial" w:cs="Arial"/>
          <w:b/>
        </w:rPr>
        <w:t>The Company</w:t>
      </w:r>
      <w:r w:rsidRPr="00861CE9">
        <w:rPr>
          <w:rFonts w:ascii="Arial" w:hAnsi="Arial" w:cs="Arial"/>
        </w:rPr>
        <w:t xml:space="preserve"> under paragraph 10 then </w:t>
      </w:r>
      <w:r w:rsidRPr="00861CE9">
        <w:rPr>
          <w:rFonts w:ascii="Arial" w:hAnsi="Arial" w:cs="Arial"/>
          <w:b/>
        </w:rPr>
        <w:t>The Company</w:t>
      </w:r>
      <w:r w:rsidRPr="00861CE9">
        <w:rPr>
          <w:rFonts w:ascii="Arial" w:hAnsi="Arial" w:cs="Arial"/>
        </w:rPr>
        <w:t xml:space="preserve"> may treat such breach as an </w:t>
      </w:r>
      <w:r w:rsidRPr="00861CE9">
        <w:rPr>
          <w:rFonts w:ascii="Arial" w:hAnsi="Arial" w:cs="Arial"/>
          <w:b/>
        </w:rPr>
        <w:t>Event of Default</w:t>
      </w:r>
      <w:r w:rsidRPr="00861CE9">
        <w:rPr>
          <w:rFonts w:ascii="Arial" w:hAnsi="Arial" w:cs="Arial"/>
        </w:rPr>
        <w:t xml:space="preserve"> for the purposes of Section 5 of the CUSC and following such breach may give notice of termination to the </w:t>
      </w:r>
      <w:r w:rsidRPr="00861CE9">
        <w:rPr>
          <w:rFonts w:ascii="Arial" w:hAnsi="Arial" w:cs="Arial"/>
          <w:b/>
        </w:rPr>
        <w:t>User</w:t>
      </w:r>
      <w:r w:rsidRPr="00861CE9">
        <w:rPr>
          <w:rFonts w:ascii="Arial" w:hAnsi="Arial" w:cs="Arial"/>
        </w:rPr>
        <w:t xml:space="preserve"> whereupon this </w:t>
      </w:r>
      <w:r w:rsidRPr="00861CE9">
        <w:rPr>
          <w:rFonts w:ascii="Arial" w:hAnsi="Arial" w:cs="Arial"/>
          <w:b/>
        </w:rPr>
        <w:t>Bilateral Connection Agreement</w:t>
      </w:r>
      <w:r w:rsidRPr="00861CE9">
        <w:rPr>
          <w:rFonts w:ascii="Arial" w:hAnsi="Arial" w:cs="Arial"/>
        </w:rPr>
        <w:t xml:space="preserve"> shall terminate and the provisions of </w:t>
      </w:r>
      <w:r w:rsidRPr="00861CE9">
        <w:rPr>
          <w:rFonts w:ascii="Arial" w:hAnsi="Arial" w:cs="Arial"/>
          <w:b/>
        </w:rPr>
        <w:t>CUSC</w:t>
      </w:r>
      <w:r w:rsidRPr="00861CE9">
        <w:rPr>
          <w:rFonts w:ascii="Arial" w:hAnsi="Arial" w:cs="Arial"/>
        </w:rPr>
        <w:t xml:space="preserve"> Paragraph 5.4.7 shall apply</w:t>
      </w:r>
      <w:r w:rsidR="00861CE9">
        <w:rPr>
          <w:rFonts w:ascii="Arial" w:hAnsi="Arial" w:cs="Arial"/>
        </w:rPr>
        <w:t>.</w:t>
      </w:r>
    </w:p>
    <w:sectPr w:rsidR="00021179" w:rsidRPr="00F53142" w:rsidSect="00AA0DD1">
      <w:pgSz w:w="11906" w:h="16838"/>
      <w:pgMar w:top="1440" w:right="1800" w:bottom="1440" w:left="180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B0247" w14:textId="77777777" w:rsidR="005346D0" w:rsidRDefault="005346D0">
      <w:r>
        <w:separator/>
      </w:r>
    </w:p>
  </w:endnote>
  <w:endnote w:type="continuationSeparator" w:id="0">
    <w:p w14:paraId="640E071B" w14:textId="77777777" w:rsidR="005346D0" w:rsidRDefault="005346D0">
      <w:r>
        <w:continuationSeparator/>
      </w:r>
    </w:p>
  </w:endnote>
  <w:endnote w:type="continuationNotice" w:id="1">
    <w:p w14:paraId="1957F53C" w14:textId="77777777" w:rsidR="005346D0" w:rsidRDefault="005346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DB4E4" w14:textId="77777777" w:rsidR="009C0F17" w:rsidRDefault="009C0F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9894669"/>
      <w:docPartObj>
        <w:docPartGallery w:val="Page Numbers (Bottom of Page)"/>
        <w:docPartUnique/>
      </w:docPartObj>
    </w:sdtPr>
    <w:sdtEndPr>
      <w:rPr>
        <w:noProof/>
      </w:rPr>
    </w:sdtEndPr>
    <w:sdtContent>
      <w:p w14:paraId="1AB3274C" w14:textId="77777777" w:rsidR="00421D35" w:rsidRDefault="00680F53" w:rsidP="00680F53">
        <w:pPr>
          <w:pStyle w:val="Footer"/>
          <w:jc w:val="center"/>
          <w:rPr>
            <w:noProof/>
          </w:rPr>
        </w:pPr>
        <w:r>
          <w:fldChar w:fldCharType="begin"/>
        </w:r>
        <w:r>
          <w:instrText xml:space="preserve"> PAGE   \* MERGEFORMAT </w:instrText>
        </w:r>
        <w:r>
          <w:fldChar w:fldCharType="separate"/>
        </w:r>
        <w:r>
          <w:rPr>
            <w:noProof/>
          </w:rPr>
          <w:t>2</w:t>
        </w:r>
        <w:r>
          <w:rPr>
            <w:noProof/>
          </w:rPr>
          <w:fldChar w:fldCharType="end"/>
        </w:r>
        <w:r w:rsidR="00A90FA4" w:rsidRPr="00A90FA4">
          <w:rPr>
            <w:noProof/>
          </w:rPr>
          <w:t xml:space="preserve"> </w:t>
        </w:r>
        <w:r w:rsidR="00A90FA4">
          <w:rPr>
            <w:noProof/>
          </w:rPr>
          <w:t xml:space="preserve">                                                                                                                                   </w:t>
        </w:r>
      </w:p>
      <w:p w14:paraId="6886240B" w14:textId="6537DDEF" w:rsidR="00680F53" w:rsidRDefault="00421D35" w:rsidP="00680F53">
        <w:pPr>
          <w:pStyle w:val="Footer"/>
          <w:jc w:val="center"/>
        </w:pPr>
        <w:r>
          <w:rPr>
            <w:noProof/>
          </w:rPr>
          <w:tab/>
        </w:r>
        <w:r>
          <w:rPr>
            <w:noProof/>
          </w:rPr>
          <w:tab/>
        </w:r>
        <w:r w:rsidR="00E85586">
          <w:rPr>
            <w:noProof/>
          </w:rPr>
          <w:t>V2</w:t>
        </w:r>
        <w:r w:rsidR="00A90FA4">
          <w:rPr>
            <w:noProof/>
          </w:rPr>
          <w:t xml:space="preserve"> – </w:t>
        </w:r>
        <w:r w:rsidR="009C0F17">
          <w:rPr>
            <w:noProof/>
          </w:rPr>
          <w:t>1 October 2024</w:t>
        </w:r>
        <w:r w:rsidR="00E85586" w:rsidDel="00E85586">
          <w:rPr>
            <w:noProof/>
          </w:rPr>
          <w:t xml:space="preserve"> </w:t>
        </w:r>
      </w:p>
    </w:sdtContent>
  </w:sdt>
  <w:p w14:paraId="55ACD48E" w14:textId="20BD8B21" w:rsidR="00D20C7A" w:rsidRDefault="00D20C7A">
    <w:pPr>
      <w:pStyle w:val="BodyText"/>
      <w:kinsoku w:val="0"/>
      <w:overflowPunct w:val="0"/>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215636"/>
      <w:docPartObj>
        <w:docPartGallery w:val="Page Numbers (Bottom of Page)"/>
        <w:docPartUnique/>
      </w:docPartObj>
    </w:sdtPr>
    <w:sdtEndPr>
      <w:rPr>
        <w:noProof/>
      </w:rPr>
    </w:sdtEndPr>
    <w:sdtContent>
      <w:p w14:paraId="61499AA2" w14:textId="77777777" w:rsidR="008B0860" w:rsidRDefault="00F32883" w:rsidP="00F32883">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p w14:paraId="409650B3" w14:textId="6DD32257" w:rsidR="00F32883" w:rsidRDefault="008B0860" w:rsidP="00F32883">
        <w:pPr>
          <w:pStyle w:val="Footer"/>
          <w:jc w:val="center"/>
        </w:pPr>
        <w:r>
          <w:rPr>
            <w:noProof/>
          </w:rPr>
          <w:tab/>
          <w:t xml:space="preserve">                                                                                                                                                 </w:t>
        </w:r>
        <w:r w:rsidR="00AD15F6">
          <w:rPr>
            <w:noProof/>
          </w:rPr>
          <w:t>V2</w:t>
        </w:r>
        <w:r>
          <w:rPr>
            <w:noProof/>
          </w:rPr>
          <w:t xml:space="preserve"> – </w:t>
        </w:r>
        <w:r w:rsidR="009C0F17">
          <w:rPr>
            <w:noProof/>
          </w:rPr>
          <w:t>1 October</w:t>
        </w:r>
        <w:r>
          <w:rPr>
            <w:noProof/>
          </w:rPr>
          <w:t xml:space="preserve"> 2024</w:t>
        </w:r>
      </w:p>
    </w:sdtContent>
  </w:sdt>
  <w:p w14:paraId="69FB8682" w14:textId="77777777" w:rsidR="00F32883" w:rsidRDefault="00F3288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9135227"/>
      <w:docPartObj>
        <w:docPartGallery w:val="Page Numbers (Bottom of Page)"/>
        <w:docPartUnique/>
      </w:docPartObj>
    </w:sdtPr>
    <w:sdtEndPr>
      <w:rPr>
        <w:noProof/>
      </w:rPr>
    </w:sdtEndPr>
    <w:sdtContent>
      <w:p w14:paraId="69970D4F" w14:textId="29B9D6FD" w:rsidR="00E740B5" w:rsidRDefault="0035333B" w:rsidP="00A813B2">
        <w:pPr>
          <w:pStyle w:val="Footer"/>
          <w:ind w:firstLine="4153"/>
          <w:rPr>
            <w:noProof/>
          </w:rPr>
        </w:pPr>
        <w:r>
          <w:fldChar w:fldCharType="begin"/>
        </w:r>
        <w:r>
          <w:instrText xml:space="preserve"> PAGE   \* MERGEFORMAT </w:instrText>
        </w:r>
        <w:r>
          <w:fldChar w:fldCharType="separate"/>
        </w:r>
        <w:r>
          <w:rPr>
            <w:noProof/>
          </w:rPr>
          <w:t>2</w:t>
        </w:r>
        <w:r>
          <w:rPr>
            <w:noProof/>
          </w:rPr>
          <w:fldChar w:fldCharType="end"/>
        </w:r>
        <w:r w:rsidR="00E740B5">
          <w:rPr>
            <w:noProof/>
          </w:rPr>
          <w:t xml:space="preserve">                  </w:t>
        </w:r>
        <w:r w:rsidR="00A813B2">
          <w:rPr>
            <w:noProof/>
          </w:rPr>
          <w:t xml:space="preserve">                        </w:t>
        </w:r>
        <w:r w:rsidR="00E740B5">
          <w:rPr>
            <w:noProof/>
          </w:rPr>
          <w:t xml:space="preserve">  v</w:t>
        </w:r>
        <w:r w:rsidR="00004D64">
          <w:rPr>
            <w:noProof/>
          </w:rPr>
          <w:t>2</w:t>
        </w:r>
        <w:r w:rsidR="00E740B5">
          <w:rPr>
            <w:noProof/>
          </w:rPr>
          <w:t xml:space="preserve"> – </w:t>
        </w:r>
        <w:r w:rsidR="009C0F17">
          <w:rPr>
            <w:noProof/>
          </w:rPr>
          <w:t>1 October 2024</w:t>
        </w:r>
      </w:p>
      <w:p w14:paraId="4780C844" w14:textId="02216970" w:rsidR="0035333B" w:rsidRDefault="00E740B5" w:rsidP="00E740B5">
        <w:pPr>
          <w:pStyle w:val="Footer"/>
          <w:ind w:left="6480"/>
        </w:pPr>
        <w:r>
          <w:rPr>
            <w:noProof/>
          </w:rPr>
          <w:t xml:space="preserve"> </w:t>
        </w:r>
        <w:r w:rsidR="00FA4549">
          <w:rPr>
            <w:noProof/>
          </w:rPr>
          <w:t xml:space="preserve">       </w:t>
        </w:r>
        <w:r w:rsidR="00E7616A">
          <w:rPr>
            <w:noProof/>
          </w:rPr>
          <w:t xml:space="preserve">                                                                                                                                                                            </w:t>
        </w:r>
        <w:r>
          <w:rPr>
            <w:noProof/>
          </w:rPr>
          <w:tab/>
        </w:r>
      </w:p>
    </w:sdtContent>
  </w:sdt>
  <w:p w14:paraId="328FBDC8" w14:textId="77777777" w:rsidR="0035333B" w:rsidRDefault="0035333B">
    <w:pPr>
      <w:pStyle w:val="BodyText"/>
      <w:kinsoku w:val="0"/>
      <w:overflowPunct w:val="0"/>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0B6FF" w14:textId="77777777" w:rsidR="005346D0" w:rsidRDefault="005346D0">
      <w:r>
        <w:separator/>
      </w:r>
    </w:p>
  </w:footnote>
  <w:footnote w:type="continuationSeparator" w:id="0">
    <w:p w14:paraId="2E348564" w14:textId="77777777" w:rsidR="005346D0" w:rsidRDefault="005346D0">
      <w:r>
        <w:continuationSeparator/>
      </w:r>
    </w:p>
  </w:footnote>
  <w:footnote w:type="continuationNotice" w:id="1">
    <w:p w14:paraId="59AA249C" w14:textId="77777777" w:rsidR="005346D0" w:rsidRDefault="005346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0DE2" w14:textId="77777777" w:rsidR="009C0F17" w:rsidRDefault="009C0F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2005A" w14:textId="77777777" w:rsidR="002055B5" w:rsidRDefault="002055B5">
    <w:pPr>
      <w:pStyle w:val="Header"/>
    </w:pPr>
  </w:p>
  <w:p w14:paraId="2541CF7E" w14:textId="77777777" w:rsidR="00132628" w:rsidRDefault="00132628">
    <w:pPr>
      <w:pStyle w:val="Header"/>
    </w:pPr>
  </w:p>
  <w:p w14:paraId="6FD27266" w14:textId="77777777" w:rsidR="00132628" w:rsidRDefault="00132628">
    <w:pPr>
      <w:pStyle w:val="Header"/>
    </w:pPr>
  </w:p>
  <w:p w14:paraId="5D8214C7" w14:textId="4C6638C1" w:rsidR="00132628" w:rsidRPr="00132628" w:rsidRDefault="00E85586">
    <w:pPr>
      <w:pStyle w:val="Header"/>
      <w:rPr>
        <w:noProof/>
      </w:rPr>
    </w:pPr>
    <w:r w:rsidRPr="00132628">
      <w:rPr>
        <w:noProof/>
      </w:rPr>
      <w:t>V</w:t>
    </w:r>
    <w:r>
      <w:rPr>
        <w:noProof/>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03DF3" w14:textId="77777777" w:rsidR="002055B5" w:rsidRDefault="002055B5">
    <w:pPr>
      <w:pStyle w:val="Header"/>
    </w:pPr>
  </w:p>
  <w:p w14:paraId="1D5A93B2" w14:textId="77777777" w:rsidR="00132628" w:rsidRDefault="00132628">
    <w:pPr>
      <w:pStyle w:val="Header"/>
      <w:rPr>
        <w:rFonts w:ascii="Arial" w:hAnsi="Arial" w:cs="Arial"/>
      </w:rPr>
    </w:pPr>
  </w:p>
  <w:p w14:paraId="6A8C077F" w14:textId="77777777" w:rsidR="00132628" w:rsidRDefault="00132628">
    <w:pPr>
      <w:pStyle w:val="Header"/>
      <w:rPr>
        <w:rFonts w:ascii="Arial" w:hAnsi="Arial" w:cs="Arial"/>
      </w:rPr>
    </w:pPr>
  </w:p>
  <w:p w14:paraId="7454D876" w14:textId="77777777" w:rsidR="00132628" w:rsidRDefault="00132628">
    <w:pPr>
      <w:pStyle w:val="Header"/>
      <w:rPr>
        <w:rFonts w:ascii="Arial" w:hAnsi="Arial" w:cs="Arial"/>
      </w:rPr>
    </w:pPr>
  </w:p>
  <w:p w14:paraId="10163C6A" w14:textId="2B4A17C8" w:rsidR="002055B5" w:rsidRPr="002055B5" w:rsidRDefault="00591C4E">
    <w:pPr>
      <w:pStyle w:val="Header"/>
      <w:rPr>
        <w:rFonts w:ascii="Arial" w:hAnsi="Arial" w:cs="Arial"/>
      </w:rPr>
    </w:pPr>
    <w:r>
      <w:rPr>
        <w:rFonts w:ascii="Arial" w:hAnsi="Arial" w:cs="Arial"/>
      </w:rPr>
      <w:t>V2</w:t>
    </w:r>
    <w:r w:rsidR="00514AFD">
      <w:rPr>
        <w:rFonts w:ascii="Arial" w:hAnsi="Arial" w:cs="Arial"/>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ED02" w14:textId="718BB44C" w:rsidR="00B2543D" w:rsidRDefault="00B2543D">
    <w:pPr>
      <w:pStyle w:val="Header"/>
    </w:pPr>
  </w:p>
  <w:p w14:paraId="3DA8C697" w14:textId="59796367" w:rsidR="00B2543D" w:rsidRDefault="00FA4549">
    <w:pPr>
      <w:pStyle w:val="Header"/>
      <w:rPr>
        <w:noProof/>
      </w:rPr>
    </w:pPr>
    <w:r>
      <w:rPr>
        <w:noProof/>
      </w:rPr>
      <w:t>v</w:t>
    </w:r>
    <w:r w:rsidR="00004D64">
      <w:rPr>
        <w:noProof/>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06F32"/>
    <w:multiLevelType w:val="multilevel"/>
    <w:tmpl w:val="B0F8B65A"/>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391047"/>
    <w:multiLevelType w:val="hybridMultilevel"/>
    <w:tmpl w:val="3E2ECE6A"/>
    <w:lvl w:ilvl="0" w:tplc="33A6BE04">
      <w:start w:val="1"/>
      <w:numFmt w:val="decimal"/>
      <w:lvlText w:val="%1."/>
      <w:lvlJc w:val="left"/>
      <w:pPr>
        <w:ind w:left="1070" w:hanging="360"/>
      </w:pPr>
      <w:rPr>
        <w:rFonts w:hint="default"/>
        <w:color w:val="auto"/>
      </w:rPr>
    </w:lvl>
    <w:lvl w:ilvl="1" w:tplc="0809000F">
      <w:start w:val="1"/>
      <w:numFmt w:val="decimal"/>
      <w:lvlText w:val="%2."/>
      <w:lvlJc w:val="left"/>
      <w:pPr>
        <w:ind w:left="1800" w:hanging="360"/>
      </w:p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68477D1"/>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3" w15:restartNumberingAfterBreak="0">
    <w:nsid w:val="172814A3"/>
    <w:multiLevelType w:val="multilevel"/>
    <w:tmpl w:val="D1309D1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4" w15:restartNumberingAfterBreak="0">
    <w:nsid w:val="1D765D53"/>
    <w:multiLevelType w:val="multilevel"/>
    <w:tmpl w:val="6DDC0E28"/>
    <w:lvl w:ilvl="0">
      <w:start w:val="2"/>
      <w:numFmt w:val="decimal"/>
      <w:lvlText w:val="%1"/>
      <w:lvlJc w:val="left"/>
      <w:pPr>
        <w:tabs>
          <w:tab w:val="num" w:pos="360"/>
        </w:tabs>
        <w:ind w:left="360" w:hanging="360"/>
      </w:pPr>
      <w:rPr>
        <w:rFonts w:hint="default"/>
        <w:b/>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5" w15:restartNumberingAfterBreak="0">
    <w:nsid w:val="2F2905F8"/>
    <w:multiLevelType w:val="multilevel"/>
    <w:tmpl w:val="645695B6"/>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6" w15:restartNumberingAfterBreak="0">
    <w:nsid w:val="364E0508"/>
    <w:multiLevelType w:val="hybridMultilevel"/>
    <w:tmpl w:val="EA9C0940"/>
    <w:lvl w:ilvl="0" w:tplc="48404B54">
      <w:start w:val="1"/>
      <w:numFmt w:val="decimal"/>
      <w:lvlText w:val="%1."/>
      <w:lvlJc w:val="left"/>
      <w:pPr>
        <w:ind w:left="720"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AD82C2B"/>
    <w:multiLevelType w:val="hybridMultilevel"/>
    <w:tmpl w:val="E45E72BA"/>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 w15:restartNumberingAfterBreak="0">
    <w:nsid w:val="504704CF"/>
    <w:multiLevelType w:val="multilevel"/>
    <w:tmpl w:val="FA1A54FE"/>
    <w:lvl w:ilvl="0">
      <w:start w:val="3"/>
      <w:numFmt w:val="decimal"/>
      <w:lvlText w:val="%1"/>
      <w:lvlJc w:val="left"/>
      <w:pPr>
        <w:tabs>
          <w:tab w:val="num" w:pos="360"/>
        </w:tabs>
        <w:ind w:left="360" w:hanging="360"/>
      </w:pPr>
      <w:rPr>
        <w:rFonts w:hint="default"/>
        <w:w w:val="108"/>
      </w:rPr>
    </w:lvl>
    <w:lvl w:ilvl="1">
      <w:start w:val="1"/>
      <w:numFmt w:val="decimal"/>
      <w:lvlText w:val="%1.%2"/>
      <w:lvlJc w:val="left"/>
      <w:pPr>
        <w:tabs>
          <w:tab w:val="num" w:pos="360"/>
        </w:tabs>
        <w:ind w:left="360" w:hanging="360"/>
      </w:pPr>
      <w:rPr>
        <w:rFonts w:hint="default"/>
        <w:w w:val="108"/>
      </w:rPr>
    </w:lvl>
    <w:lvl w:ilvl="2">
      <w:start w:val="1"/>
      <w:numFmt w:val="decimal"/>
      <w:lvlText w:val="%1.%2.%3"/>
      <w:lvlJc w:val="left"/>
      <w:pPr>
        <w:tabs>
          <w:tab w:val="num" w:pos="720"/>
        </w:tabs>
        <w:ind w:left="720" w:hanging="720"/>
      </w:pPr>
      <w:rPr>
        <w:rFonts w:hint="default"/>
        <w:w w:val="108"/>
      </w:rPr>
    </w:lvl>
    <w:lvl w:ilvl="3">
      <w:start w:val="1"/>
      <w:numFmt w:val="decimal"/>
      <w:lvlText w:val="%1.%2.%3.%4"/>
      <w:lvlJc w:val="left"/>
      <w:pPr>
        <w:tabs>
          <w:tab w:val="num" w:pos="720"/>
        </w:tabs>
        <w:ind w:left="720" w:hanging="720"/>
      </w:pPr>
      <w:rPr>
        <w:rFonts w:hint="default"/>
        <w:w w:val="108"/>
      </w:rPr>
    </w:lvl>
    <w:lvl w:ilvl="4">
      <w:start w:val="1"/>
      <w:numFmt w:val="decimal"/>
      <w:lvlText w:val="%1.%2.%3.%4.%5"/>
      <w:lvlJc w:val="left"/>
      <w:pPr>
        <w:tabs>
          <w:tab w:val="num" w:pos="1080"/>
        </w:tabs>
        <w:ind w:left="1080" w:hanging="1080"/>
      </w:pPr>
      <w:rPr>
        <w:rFonts w:hint="default"/>
        <w:w w:val="108"/>
      </w:rPr>
    </w:lvl>
    <w:lvl w:ilvl="5">
      <w:start w:val="1"/>
      <w:numFmt w:val="decimal"/>
      <w:lvlText w:val="%1.%2.%3.%4.%5.%6"/>
      <w:lvlJc w:val="left"/>
      <w:pPr>
        <w:tabs>
          <w:tab w:val="num" w:pos="1080"/>
        </w:tabs>
        <w:ind w:left="1080" w:hanging="1080"/>
      </w:pPr>
      <w:rPr>
        <w:rFonts w:hint="default"/>
        <w:w w:val="108"/>
      </w:rPr>
    </w:lvl>
    <w:lvl w:ilvl="6">
      <w:start w:val="1"/>
      <w:numFmt w:val="decimal"/>
      <w:lvlText w:val="%1.%2.%3.%4.%5.%6.%7"/>
      <w:lvlJc w:val="left"/>
      <w:pPr>
        <w:tabs>
          <w:tab w:val="num" w:pos="1440"/>
        </w:tabs>
        <w:ind w:left="1440" w:hanging="1440"/>
      </w:pPr>
      <w:rPr>
        <w:rFonts w:hint="default"/>
        <w:w w:val="108"/>
      </w:rPr>
    </w:lvl>
    <w:lvl w:ilvl="7">
      <w:start w:val="1"/>
      <w:numFmt w:val="decimal"/>
      <w:lvlText w:val="%1.%2.%3.%4.%5.%6.%7.%8"/>
      <w:lvlJc w:val="left"/>
      <w:pPr>
        <w:tabs>
          <w:tab w:val="num" w:pos="1440"/>
        </w:tabs>
        <w:ind w:left="1440" w:hanging="1440"/>
      </w:pPr>
      <w:rPr>
        <w:rFonts w:hint="default"/>
        <w:w w:val="108"/>
      </w:rPr>
    </w:lvl>
    <w:lvl w:ilvl="8">
      <w:start w:val="1"/>
      <w:numFmt w:val="decimal"/>
      <w:lvlText w:val="%1.%2.%3.%4.%5.%6.%7.%8.%9"/>
      <w:lvlJc w:val="left"/>
      <w:pPr>
        <w:tabs>
          <w:tab w:val="num" w:pos="1800"/>
        </w:tabs>
        <w:ind w:left="1800" w:hanging="1800"/>
      </w:pPr>
      <w:rPr>
        <w:rFonts w:hint="default"/>
        <w:w w:val="108"/>
      </w:rPr>
    </w:lvl>
  </w:abstractNum>
  <w:abstractNum w:abstractNumId="9" w15:restartNumberingAfterBreak="0">
    <w:nsid w:val="5D0B43E6"/>
    <w:multiLevelType w:val="hybridMultilevel"/>
    <w:tmpl w:val="6B16A08A"/>
    <w:lvl w:ilvl="0" w:tplc="4596E4DC">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5DE31466"/>
    <w:multiLevelType w:val="hybridMultilevel"/>
    <w:tmpl w:val="93FCC110"/>
    <w:lvl w:ilvl="0" w:tplc="08090001">
      <w:start w:val="1"/>
      <w:numFmt w:val="bullet"/>
      <w:lvlText w:val=""/>
      <w:lvlJc w:val="left"/>
      <w:pPr>
        <w:ind w:left="1480" w:hanging="360"/>
      </w:pPr>
      <w:rPr>
        <w:rFonts w:ascii="Symbol" w:hAnsi="Symbol" w:hint="default"/>
      </w:rPr>
    </w:lvl>
    <w:lvl w:ilvl="1" w:tplc="08090003" w:tentative="1">
      <w:start w:val="1"/>
      <w:numFmt w:val="bullet"/>
      <w:lvlText w:val="o"/>
      <w:lvlJc w:val="left"/>
      <w:pPr>
        <w:ind w:left="2200" w:hanging="360"/>
      </w:pPr>
      <w:rPr>
        <w:rFonts w:ascii="Courier New" w:hAnsi="Courier New" w:cs="Courier New" w:hint="default"/>
      </w:rPr>
    </w:lvl>
    <w:lvl w:ilvl="2" w:tplc="08090005" w:tentative="1">
      <w:start w:val="1"/>
      <w:numFmt w:val="bullet"/>
      <w:lvlText w:val=""/>
      <w:lvlJc w:val="left"/>
      <w:pPr>
        <w:ind w:left="2920" w:hanging="360"/>
      </w:pPr>
      <w:rPr>
        <w:rFonts w:ascii="Wingdings" w:hAnsi="Wingdings" w:hint="default"/>
      </w:rPr>
    </w:lvl>
    <w:lvl w:ilvl="3" w:tplc="08090001" w:tentative="1">
      <w:start w:val="1"/>
      <w:numFmt w:val="bullet"/>
      <w:lvlText w:val=""/>
      <w:lvlJc w:val="left"/>
      <w:pPr>
        <w:ind w:left="3640" w:hanging="360"/>
      </w:pPr>
      <w:rPr>
        <w:rFonts w:ascii="Symbol" w:hAnsi="Symbol" w:hint="default"/>
      </w:rPr>
    </w:lvl>
    <w:lvl w:ilvl="4" w:tplc="08090003" w:tentative="1">
      <w:start w:val="1"/>
      <w:numFmt w:val="bullet"/>
      <w:lvlText w:val="o"/>
      <w:lvlJc w:val="left"/>
      <w:pPr>
        <w:ind w:left="4360" w:hanging="360"/>
      </w:pPr>
      <w:rPr>
        <w:rFonts w:ascii="Courier New" w:hAnsi="Courier New" w:cs="Courier New" w:hint="default"/>
      </w:rPr>
    </w:lvl>
    <w:lvl w:ilvl="5" w:tplc="08090005" w:tentative="1">
      <w:start w:val="1"/>
      <w:numFmt w:val="bullet"/>
      <w:lvlText w:val=""/>
      <w:lvlJc w:val="left"/>
      <w:pPr>
        <w:ind w:left="5080" w:hanging="360"/>
      </w:pPr>
      <w:rPr>
        <w:rFonts w:ascii="Wingdings" w:hAnsi="Wingdings" w:hint="default"/>
      </w:rPr>
    </w:lvl>
    <w:lvl w:ilvl="6" w:tplc="08090001" w:tentative="1">
      <w:start w:val="1"/>
      <w:numFmt w:val="bullet"/>
      <w:lvlText w:val=""/>
      <w:lvlJc w:val="left"/>
      <w:pPr>
        <w:ind w:left="5800" w:hanging="360"/>
      </w:pPr>
      <w:rPr>
        <w:rFonts w:ascii="Symbol" w:hAnsi="Symbol" w:hint="default"/>
      </w:rPr>
    </w:lvl>
    <w:lvl w:ilvl="7" w:tplc="08090003" w:tentative="1">
      <w:start w:val="1"/>
      <w:numFmt w:val="bullet"/>
      <w:lvlText w:val="o"/>
      <w:lvlJc w:val="left"/>
      <w:pPr>
        <w:ind w:left="6520" w:hanging="360"/>
      </w:pPr>
      <w:rPr>
        <w:rFonts w:ascii="Courier New" w:hAnsi="Courier New" w:cs="Courier New" w:hint="default"/>
      </w:rPr>
    </w:lvl>
    <w:lvl w:ilvl="8" w:tplc="08090005" w:tentative="1">
      <w:start w:val="1"/>
      <w:numFmt w:val="bullet"/>
      <w:lvlText w:val=""/>
      <w:lvlJc w:val="left"/>
      <w:pPr>
        <w:ind w:left="7240" w:hanging="360"/>
      </w:pPr>
      <w:rPr>
        <w:rFonts w:ascii="Wingdings" w:hAnsi="Wingdings" w:hint="default"/>
      </w:rPr>
    </w:lvl>
  </w:abstractNum>
  <w:num w:numId="1" w16cid:durableId="940379318">
    <w:abstractNumId w:val="4"/>
  </w:num>
  <w:num w:numId="2" w16cid:durableId="241067169">
    <w:abstractNumId w:val="3"/>
  </w:num>
  <w:num w:numId="3" w16cid:durableId="1227031129">
    <w:abstractNumId w:val="5"/>
  </w:num>
  <w:num w:numId="4" w16cid:durableId="1031609744">
    <w:abstractNumId w:val="2"/>
  </w:num>
  <w:num w:numId="5" w16cid:durableId="1498809671">
    <w:abstractNumId w:val="8"/>
  </w:num>
  <w:num w:numId="6" w16cid:durableId="869221220">
    <w:abstractNumId w:val="9"/>
  </w:num>
  <w:num w:numId="7" w16cid:durableId="1877892560">
    <w:abstractNumId w:val="1"/>
  </w:num>
  <w:num w:numId="8" w16cid:durableId="1238902923">
    <w:abstractNumId w:val="0"/>
  </w:num>
  <w:num w:numId="9" w16cid:durableId="1503281589">
    <w:abstractNumId w:val="6"/>
  </w:num>
  <w:num w:numId="10" w16cid:durableId="1649045267">
    <w:abstractNumId w:val="7"/>
  </w:num>
  <w:num w:numId="11" w16cid:durableId="26970508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YM8hoX8TX98AZD8BSaOyuhtksvuZWom6ZjT7BQGjvQXtYb7rg2RtJNYV6Pb9F3JcTtU94LKkX8GhPej+JbxHCQ==" w:salt="3eO+hgnnvSR+LEPLz0JeXA=="/>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33"/>
    <w:rsid w:val="00001445"/>
    <w:rsid w:val="0000181D"/>
    <w:rsid w:val="00004D64"/>
    <w:rsid w:val="00007B44"/>
    <w:rsid w:val="00015E08"/>
    <w:rsid w:val="000174D9"/>
    <w:rsid w:val="00021179"/>
    <w:rsid w:val="000233AA"/>
    <w:rsid w:val="00027B9E"/>
    <w:rsid w:val="00027FC9"/>
    <w:rsid w:val="00030373"/>
    <w:rsid w:val="0003046E"/>
    <w:rsid w:val="000343D2"/>
    <w:rsid w:val="0004147A"/>
    <w:rsid w:val="000417C7"/>
    <w:rsid w:val="00042BAD"/>
    <w:rsid w:val="00043CF7"/>
    <w:rsid w:val="0004479A"/>
    <w:rsid w:val="000455E4"/>
    <w:rsid w:val="00046AD3"/>
    <w:rsid w:val="00055FA0"/>
    <w:rsid w:val="00074C2B"/>
    <w:rsid w:val="000846C7"/>
    <w:rsid w:val="00085294"/>
    <w:rsid w:val="00086ED9"/>
    <w:rsid w:val="00090737"/>
    <w:rsid w:val="00091B63"/>
    <w:rsid w:val="00092E0B"/>
    <w:rsid w:val="000A0918"/>
    <w:rsid w:val="000A6819"/>
    <w:rsid w:val="000B0C24"/>
    <w:rsid w:val="000C63D8"/>
    <w:rsid w:val="000D5589"/>
    <w:rsid w:val="000E553F"/>
    <w:rsid w:val="000F13A9"/>
    <w:rsid w:val="001027D1"/>
    <w:rsid w:val="00107AD9"/>
    <w:rsid w:val="00114096"/>
    <w:rsid w:val="0011638D"/>
    <w:rsid w:val="001176A7"/>
    <w:rsid w:val="00125819"/>
    <w:rsid w:val="00126E18"/>
    <w:rsid w:val="001302E1"/>
    <w:rsid w:val="001319EB"/>
    <w:rsid w:val="00132628"/>
    <w:rsid w:val="00132DA1"/>
    <w:rsid w:val="001559D0"/>
    <w:rsid w:val="0015735A"/>
    <w:rsid w:val="0016180E"/>
    <w:rsid w:val="00165354"/>
    <w:rsid w:val="00167159"/>
    <w:rsid w:val="00167EAC"/>
    <w:rsid w:val="00167ED9"/>
    <w:rsid w:val="00173515"/>
    <w:rsid w:val="001803B8"/>
    <w:rsid w:val="00184C03"/>
    <w:rsid w:val="001A01B6"/>
    <w:rsid w:val="001A28D0"/>
    <w:rsid w:val="001A2AC1"/>
    <w:rsid w:val="001A3A85"/>
    <w:rsid w:val="001A4C00"/>
    <w:rsid w:val="001B03DD"/>
    <w:rsid w:val="001B3EFD"/>
    <w:rsid w:val="001C2197"/>
    <w:rsid w:val="001C4BC9"/>
    <w:rsid w:val="001D0CD8"/>
    <w:rsid w:val="001D28BF"/>
    <w:rsid w:val="001D624C"/>
    <w:rsid w:val="001E6E61"/>
    <w:rsid w:val="0020294C"/>
    <w:rsid w:val="002055B5"/>
    <w:rsid w:val="00205A81"/>
    <w:rsid w:val="00211A7F"/>
    <w:rsid w:val="002149AC"/>
    <w:rsid w:val="002159B9"/>
    <w:rsid w:val="002265D9"/>
    <w:rsid w:val="002318AE"/>
    <w:rsid w:val="00234BDF"/>
    <w:rsid w:val="002419C6"/>
    <w:rsid w:val="002427B6"/>
    <w:rsid w:val="002433B9"/>
    <w:rsid w:val="00245F9D"/>
    <w:rsid w:val="00247C4C"/>
    <w:rsid w:val="00250355"/>
    <w:rsid w:val="00252489"/>
    <w:rsid w:val="00253C02"/>
    <w:rsid w:val="002574F7"/>
    <w:rsid w:val="00261CB5"/>
    <w:rsid w:val="002634AD"/>
    <w:rsid w:val="002658E3"/>
    <w:rsid w:val="00265DE2"/>
    <w:rsid w:val="00273B87"/>
    <w:rsid w:val="00284890"/>
    <w:rsid w:val="00287B84"/>
    <w:rsid w:val="00292F7E"/>
    <w:rsid w:val="002933DC"/>
    <w:rsid w:val="002A3934"/>
    <w:rsid w:val="002A4E5C"/>
    <w:rsid w:val="002A507A"/>
    <w:rsid w:val="002A523E"/>
    <w:rsid w:val="002B5E5E"/>
    <w:rsid w:val="002C0C57"/>
    <w:rsid w:val="002D7FFE"/>
    <w:rsid w:val="002E045D"/>
    <w:rsid w:val="002E4F37"/>
    <w:rsid w:val="002F0A14"/>
    <w:rsid w:val="002F54C5"/>
    <w:rsid w:val="00305746"/>
    <w:rsid w:val="00317FE3"/>
    <w:rsid w:val="00323C11"/>
    <w:rsid w:val="00331C24"/>
    <w:rsid w:val="0034261B"/>
    <w:rsid w:val="00344E7F"/>
    <w:rsid w:val="00346BFB"/>
    <w:rsid w:val="00346D91"/>
    <w:rsid w:val="003500F8"/>
    <w:rsid w:val="003532EF"/>
    <w:rsid w:val="0035333B"/>
    <w:rsid w:val="0035424C"/>
    <w:rsid w:val="00366A17"/>
    <w:rsid w:val="00367380"/>
    <w:rsid w:val="00371D04"/>
    <w:rsid w:val="00376714"/>
    <w:rsid w:val="00386653"/>
    <w:rsid w:val="003905C0"/>
    <w:rsid w:val="003957CA"/>
    <w:rsid w:val="003A2267"/>
    <w:rsid w:val="003A6495"/>
    <w:rsid w:val="003B2DD9"/>
    <w:rsid w:val="003B765E"/>
    <w:rsid w:val="003C1C33"/>
    <w:rsid w:val="003C5079"/>
    <w:rsid w:val="003D15FF"/>
    <w:rsid w:val="003D203D"/>
    <w:rsid w:val="003D3DDA"/>
    <w:rsid w:val="003D6BD7"/>
    <w:rsid w:val="003E355F"/>
    <w:rsid w:val="003E7C13"/>
    <w:rsid w:val="003F7758"/>
    <w:rsid w:val="004034E5"/>
    <w:rsid w:val="00410EF9"/>
    <w:rsid w:val="00420B6D"/>
    <w:rsid w:val="004219D2"/>
    <w:rsid w:val="00421D35"/>
    <w:rsid w:val="00421DC2"/>
    <w:rsid w:val="00430614"/>
    <w:rsid w:val="00444D29"/>
    <w:rsid w:val="004536D6"/>
    <w:rsid w:val="004544DA"/>
    <w:rsid w:val="00461B09"/>
    <w:rsid w:val="00472889"/>
    <w:rsid w:val="004773C8"/>
    <w:rsid w:val="00484721"/>
    <w:rsid w:val="004876F6"/>
    <w:rsid w:val="00493D63"/>
    <w:rsid w:val="0049619A"/>
    <w:rsid w:val="004B0A0D"/>
    <w:rsid w:val="004B0C52"/>
    <w:rsid w:val="004B3C1D"/>
    <w:rsid w:val="004B7A83"/>
    <w:rsid w:val="004C2AE2"/>
    <w:rsid w:val="004C46F0"/>
    <w:rsid w:val="004C71E1"/>
    <w:rsid w:val="004D0103"/>
    <w:rsid w:val="004E0343"/>
    <w:rsid w:val="004E39C3"/>
    <w:rsid w:val="004E3BA6"/>
    <w:rsid w:val="004E4ED8"/>
    <w:rsid w:val="004E7807"/>
    <w:rsid w:val="00501C9C"/>
    <w:rsid w:val="00514AFD"/>
    <w:rsid w:val="00515843"/>
    <w:rsid w:val="00516955"/>
    <w:rsid w:val="00524263"/>
    <w:rsid w:val="00527BBF"/>
    <w:rsid w:val="00530094"/>
    <w:rsid w:val="005309A6"/>
    <w:rsid w:val="00533213"/>
    <w:rsid w:val="005346D0"/>
    <w:rsid w:val="00540125"/>
    <w:rsid w:val="0054753A"/>
    <w:rsid w:val="00547A76"/>
    <w:rsid w:val="005560CD"/>
    <w:rsid w:val="005675E2"/>
    <w:rsid w:val="00571F4F"/>
    <w:rsid w:val="0057404D"/>
    <w:rsid w:val="005756EF"/>
    <w:rsid w:val="00585664"/>
    <w:rsid w:val="00591C4E"/>
    <w:rsid w:val="005920FA"/>
    <w:rsid w:val="00595154"/>
    <w:rsid w:val="00595D75"/>
    <w:rsid w:val="00595DD7"/>
    <w:rsid w:val="005A4EAB"/>
    <w:rsid w:val="005A76B3"/>
    <w:rsid w:val="005B3A29"/>
    <w:rsid w:val="005B402D"/>
    <w:rsid w:val="005B4D69"/>
    <w:rsid w:val="005B5A7D"/>
    <w:rsid w:val="005C2791"/>
    <w:rsid w:val="005D154D"/>
    <w:rsid w:val="005D39D8"/>
    <w:rsid w:val="005D7FFD"/>
    <w:rsid w:val="005F72E0"/>
    <w:rsid w:val="005F7755"/>
    <w:rsid w:val="00607BE7"/>
    <w:rsid w:val="00607F45"/>
    <w:rsid w:val="00611D6E"/>
    <w:rsid w:val="00621212"/>
    <w:rsid w:val="006213B4"/>
    <w:rsid w:val="00625B76"/>
    <w:rsid w:val="00627192"/>
    <w:rsid w:val="00630326"/>
    <w:rsid w:val="00645C69"/>
    <w:rsid w:val="0065103D"/>
    <w:rsid w:val="00661810"/>
    <w:rsid w:val="00663868"/>
    <w:rsid w:val="00665995"/>
    <w:rsid w:val="0067056F"/>
    <w:rsid w:val="006733D5"/>
    <w:rsid w:val="0068009B"/>
    <w:rsid w:val="00680F53"/>
    <w:rsid w:val="0068186D"/>
    <w:rsid w:val="006924C9"/>
    <w:rsid w:val="006962A4"/>
    <w:rsid w:val="006A42A8"/>
    <w:rsid w:val="006A42E7"/>
    <w:rsid w:val="006A43D4"/>
    <w:rsid w:val="006A6049"/>
    <w:rsid w:val="006B7BB5"/>
    <w:rsid w:val="006D4477"/>
    <w:rsid w:val="006E0F62"/>
    <w:rsid w:val="006E16F5"/>
    <w:rsid w:val="006F2305"/>
    <w:rsid w:val="00701A22"/>
    <w:rsid w:val="00706228"/>
    <w:rsid w:val="007072D3"/>
    <w:rsid w:val="00717FAE"/>
    <w:rsid w:val="00725BB5"/>
    <w:rsid w:val="00726133"/>
    <w:rsid w:val="00730320"/>
    <w:rsid w:val="00735201"/>
    <w:rsid w:val="00741B51"/>
    <w:rsid w:val="007426F2"/>
    <w:rsid w:val="00743385"/>
    <w:rsid w:val="00747900"/>
    <w:rsid w:val="00751D3C"/>
    <w:rsid w:val="00756E23"/>
    <w:rsid w:val="0076214C"/>
    <w:rsid w:val="0076538D"/>
    <w:rsid w:val="00777439"/>
    <w:rsid w:val="00777607"/>
    <w:rsid w:val="0079077C"/>
    <w:rsid w:val="0079394A"/>
    <w:rsid w:val="00796FFA"/>
    <w:rsid w:val="007B10B9"/>
    <w:rsid w:val="007B27F0"/>
    <w:rsid w:val="007B5470"/>
    <w:rsid w:val="007C377D"/>
    <w:rsid w:val="007D1BBA"/>
    <w:rsid w:val="007D609A"/>
    <w:rsid w:val="007E2F9C"/>
    <w:rsid w:val="00812377"/>
    <w:rsid w:val="00816019"/>
    <w:rsid w:val="008216D0"/>
    <w:rsid w:val="00822BDA"/>
    <w:rsid w:val="00831362"/>
    <w:rsid w:val="00831611"/>
    <w:rsid w:val="008354FA"/>
    <w:rsid w:val="0083600B"/>
    <w:rsid w:val="00837009"/>
    <w:rsid w:val="00851AE5"/>
    <w:rsid w:val="008527C0"/>
    <w:rsid w:val="0085514B"/>
    <w:rsid w:val="00856719"/>
    <w:rsid w:val="00861AC6"/>
    <w:rsid w:val="00861CE9"/>
    <w:rsid w:val="00861E39"/>
    <w:rsid w:val="008665A2"/>
    <w:rsid w:val="0087396F"/>
    <w:rsid w:val="008744CC"/>
    <w:rsid w:val="00882C92"/>
    <w:rsid w:val="008841A0"/>
    <w:rsid w:val="008912E6"/>
    <w:rsid w:val="008A58C0"/>
    <w:rsid w:val="008B0860"/>
    <w:rsid w:val="008C1B47"/>
    <w:rsid w:val="008C2648"/>
    <w:rsid w:val="008C35FA"/>
    <w:rsid w:val="008C52A4"/>
    <w:rsid w:val="008D0E10"/>
    <w:rsid w:val="008D463C"/>
    <w:rsid w:val="008D47E1"/>
    <w:rsid w:val="008E09C1"/>
    <w:rsid w:val="008E39E0"/>
    <w:rsid w:val="008E68C3"/>
    <w:rsid w:val="008F7F25"/>
    <w:rsid w:val="00901734"/>
    <w:rsid w:val="00902D40"/>
    <w:rsid w:val="0090761B"/>
    <w:rsid w:val="00912478"/>
    <w:rsid w:val="0092230E"/>
    <w:rsid w:val="00923AB0"/>
    <w:rsid w:val="0093162D"/>
    <w:rsid w:val="00931A0D"/>
    <w:rsid w:val="00931DE1"/>
    <w:rsid w:val="00933789"/>
    <w:rsid w:val="00936774"/>
    <w:rsid w:val="0093758E"/>
    <w:rsid w:val="009611F0"/>
    <w:rsid w:val="0097312C"/>
    <w:rsid w:val="00984FF7"/>
    <w:rsid w:val="009869FF"/>
    <w:rsid w:val="00995765"/>
    <w:rsid w:val="009A39F2"/>
    <w:rsid w:val="009B1AB0"/>
    <w:rsid w:val="009B21D3"/>
    <w:rsid w:val="009B36F2"/>
    <w:rsid w:val="009B737A"/>
    <w:rsid w:val="009C0F17"/>
    <w:rsid w:val="009C3F96"/>
    <w:rsid w:val="009C57DD"/>
    <w:rsid w:val="009D33B1"/>
    <w:rsid w:val="009D383B"/>
    <w:rsid w:val="009D4171"/>
    <w:rsid w:val="009E0F7E"/>
    <w:rsid w:val="009E61A6"/>
    <w:rsid w:val="009F1479"/>
    <w:rsid w:val="009F6571"/>
    <w:rsid w:val="00A05954"/>
    <w:rsid w:val="00A0781E"/>
    <w:rsid w:val="00A1091A"/>
    <w:rsid w:val="00A25C32"/>
    <w:rsid w:val="00A2678D"/>
    <w:rsid w:val="00A26AF0"/>
    <w:rsid w:val="00A33B66"/>
    <w:rsid w:val="00A35A59"/>
    <w:rsid w:val="00A40EFF"/>
    <w:rsid w:val="00A5600E"/>
    <w:rsid w:val="00A576EE"/>
    <w:rsid w:val="00A577CE"/>
    <w:rsid w:val="00A6152B"/>
    <w:rsid w:val="00A63304"/>
    <w:rsid w:val="00A65219"/>
    <w:rsid w:val="00A67318"/>
    <w:rsid w:val="00A675B9"/>
    <w:rsid w:val="00A813B2"/>
    <w:rsid w:val="00A837EC"/>
    <w:rsid w:val="00A8651A"/>
    <w:rsid w:val="00A90FA4"/>
    <w:rsid w:val="00A97687"/>
    <w:rsid w:val="00AA098C"/>
    <w:rsid w:val="00AA0DD1"/>
    <w:rsid w:val="00AA11A4"/>
    <w:rsid w:val="00AB2341"/>
    <w:rsid w:val="00AB4034"/>
    <w:rsid w:val="00AC420A"/>
    <w:rsid w:val="00AC634E"/>
    <w:rsid w:val="00AD15F6"/>
    <w:rsid w:val="00AE21F0"/>
    <w:rsid w:val="00B01B50"/>
    <w:rsid w:val="00B062B5"/>
    <w:rsid w:val="00B078BD"/>
    <w:rsid w:val="00B10689"/>
    <w:rsid w:val="00B119B6"/>
    <w:rsid w:val="00B11AF5"/>
    <w:rsid w:val="00B137C1"/>
    <w:rsid w:val="00B16066"/>
    <w:rsid w:val="00B22A01"/>
    <w:rsid w:val="00B2543D"/>
    <w:rsid w:val="00B3103A"/>
    <w:rsid w:val="00B40D3D"/>
    <w:rsid w:val="00B42B8A"/>
    <w:rsid w:val="00B44E89"/>
    <w:rsid w:val="00B5238E"/>
    <w:rsid w:val="00B673B0"/>
    <w:rsid w:val="00B709A4"/>
    <w:rsid w:val="00B735D3"/>
    <w:rsid w:val="00B7445A"/>
    <w:rsid w:val="00B865C7"/>
    <w:rsid w:val="00B9544C"/>
    <w:rsid w:val="00BA5FBD"/>
    <w:rsid w:val="00BA6038"/>
    <w:rsid w:val="00BB19CD"/>
    <w:rsid w:val="00BC33D2"/>
    <w:rsid w:val="00BE4FBD"/>
    <w:rsid w:val="00BF30AD"/>
    <w:rsid w:val="00BF561B"/>
    <w:rsid w:val="00C00405"/>
    <w:rsid w:val="00C00F10"/>
    <w:rsid w:val="00C07F54"/>
    <w:rsid w:val="00C13F3F"/>
    <w:rsid w:val="00C1706A"/>
    <w:rsid w:val="00C20A03"/>
    <w:rsid w:val="00C217E5"/>
    <w:rsid w:val="00C30712"/>
    <w:rsid w:val="00C357EE"/>
    <w:rsid w:val="00C35DC2"/>
    <w:rsid w:val="00C467B3"/>
    <w:rsid w:val="00C46ABD"/>
    <w:rsid w:val="00C53239"/>
    <w:rsid w:val="00C537D3"/>
    <w:rsid w:val="00C72082"/>
    <w:rsid w:val="00C74058"/>
    <w:rsid w:val="00C83C18"/>
    <w:rsid w:val="00CA0C45"/>
    <w:rsid w:val="00CA5923"/>
    <w:rsid w:val="00CB2DC7"/>
    <w:rsid w:val="00CB3B95"/>
    <w:rsid w:val="00CB5FF2"/>
    <w:rsid w:val="00CC0289"/>
    <w:rsid w:val="00CC12DD"/>
    <w:rsid w:val="00CC6480"/>
    <w:rsid w:val="00CD26F0"/>
    <w:rsid w:val="00CE033F"/>
    <w:rsid w:val="00CE317E"/>
    <w:rsid w:val="00CE4E89"/>
    <w:rsid w:val="00D01608"/>
    <w:rsid w:val="00D01B8E"/>
    <w:rsid w:val="00D055A5"/>
    <w:rsid w:val="00D10F1F"/>
    <w:rsid w:val="00D15DBB"/>
    <w:rsid w:val="00D17A13"/>
    <w:rsid w:val="00D2017E"/>
    <w:rsid w:val="00D20C7A"/>
    <w:rsid w:val="00D20E55"/>
    <w:rsid w:val="00D225A9"/>
    <w:rsid w:val="00D354BD"/>
    <w:rsid w:val="00D36D84"/>
    <w:rsid w:val="00D449DF"/>
    <w:rsid w:val="00D45759"/>
    <w:rsid w:val="00D47CB7"/>
    <w:rsid w:val="00D50827"/>
    <w:rsid w:val="00D558CE"/>
    <w:rsid w:val="00D600C1"/>
    <w:rsid w:val="00D64ABC"/>
    <w:rsid w:val="00D66DA1"/>
    <w:rsid w:val="00D744DF"/>
    <w:rsid w:val="00D8396C"/>
    <w:rsid w:val="00D9049C"/>
    <w:rsid w:val="00D96474"/>
    <w:rsid w:val="00D96B0C"/>
    <w:rsid w:val="00D97189"/>
    <w:rsid w:val="00DA238E"/>
    <w:rsid w:val="00DA4EE9"/>
    <w:rsid w:val="00DA5BED"/>
    <w:rsid w:val="00DB1A42"/>
    <w:rsid w:val="00DB5F63"/>
    <w:rsid w:val="00DB6136"/>
    <w:rsid w:val="00DC1779"/>
    <w:rsid w:val="00DC1DDF"/>
    <w:rsid w:val="00DC573D"/>
    <w:rsid w:val="00DD2AD2"/>
    <w:rsid w:val="00DD41D9"/>
    <w:rsid w:val="00DD45D1"/>
    <w:rsid w:val="00DD4EE0"/>
    <w:rsid w:val="00DE5C2F"/>
    <w:rsid w:val="00DF3126"/>
    <w:rsid w:val="00DF5C73"/>
    <w:rsid w:val="00DF6017"/>
    <w:rsid w:val="00DF6445"/>
    <w:rsid w:val="00E1186B"/>
    <w:rsid w:val="00E1394B"/>
    <w:rsid w:val="00E153FD"/>
    <w:rsid w:val="00E215A5"/>
    <w:rsid w:val="00E231D2"/>
    <w:rsid w:val="00E475C4"/>
    <w:rsid w:val="00E50681"/>
    <w:rsid w:val="00E52CD0"/>
    <w:rsid w:val="00E534E1"/>
    <w:rsid w:val="00E5510A"/>
    <w:rsid w:val="00E576D0"/>
    <w:rsid w:val="00E60C20"/>
    <w:rsid w:val="00E64076"/>
    <w:rsid w:val="00E6549D"/>
    <w:rsid w:val="00E73431"/>
    <w:rsid w:val="00E740B5"/>
    <w:rsid w:val="00E7554F"/>
    <w:rsid w:val="00E7616A"/>
    <w:rsid w:val="00E76C97"/>
    <w:rsid w:val="00E85586"/>
    <w:rsid w:val="00E85EB5"/>
    <w:rsid w:val="00E93BA3"/>
    <w:rsid w:val="00EB12E9"/>
    <w:rsid w:val="00EB2C1A"/>
    <w:rsid w:val="00EB5DEA"/>
    <w:rsid w:val="00EB7107"/>
    <w:rsid w:val="00EC3097"/>
    <w:rsid w:val="00EC3324"/>
    <w:rsid w:val="00EC6BC3"/>
    <w:rsid w:val="00EE5553"/>
    <w:rsid w:val="00EF0CEA"/>
    <w:rsid w:val="00F050D4"/>
    <w:rsid w:val="00F05A56"/>
    <w:rsid w:val="00F15C23"/>
    <w:rsid w:val="00F2036F"/>
    <w:rsid w:val="00F2280C"/>
    <w:rsid w:val="00F2593E"/>
    <w:rsid w:val="00F26D95"/>
    <w:rsid w:val="00F32883"/>
    <w:rsid w:val="00F3402A"/>
    <w:rsid w:val="00F37817"/>
    <w:rsid w:val="00F37967"/>
    <w:rsid w:val="00F42025"/>
    <w:rsid w:val="00F461E3"/>
    <w:rsid w:val="00F54257"/>
    <w:rsid w:val="00F6022B"/>
    <w:rsid w:val="00F662A4"/>
    <w:rsid w:val="00F73888"/>
    <w:rsid w:val="00F7680D"/>
    <w:rsid w:val="00F76C33"/>
    <w:rsid w:val="00F824A8"/>
    <w:rsid w:val="00FA4549"/>
    <w:rsid w:val="00FA66B8"/>
    <w:rsid w:val="00FB0F67"/>
    <w:rsid w:val="00FC2F72"/>
    <w:rsid w:val="00FD37A9"/>
    <w:rsid w:val="00FD46DE"/>
    <w:rsid w:val="00FF53B4"/>
    <w:rsid w:val="00FF553D"/>
    <w:rsid w:val="00FF5FD6"/>
    <w:rsid w:val="0144794C"/>
    <w:rsid w:val="02F30534"/>
    <w:rsid w:val="033BBF1B"/>
    <w:rsid w:val="0419EBE7"/>
    <w:rsid w:val="0E2E6AD2"/>
    <w:rsid w:val="12835FB2"/>
    <w:rsid w:val="1299C643"/>
    <w:rsid w:val="1561D877"/>
    <w:rsid w:val="15CB9D98"/>
    <w:rsid w:val="1BF2DD21"/>
    <w:rsid w:val="1F6F77F9"/>
    <w:rsid w:val="216E59A3"/>
    <w:rsid w:val="21EF6E33"/>
    <w:rsid w:val="2217FC74"/>
    <w:rsid w:val="27003BA4"/>
    <w:rsid w:val="2AFAB9A5"/>
    <w:rsid w:val="2DFD68B8"/>
    <w:rsid w:val="30804E8A"/>
    <w:rsid w:val="34AD114E"/>
    <w:rsid w:val="3AC84A7F"/>
    <w:rsid w:val="42CCF388"/>
    <w:rsid w:val="44F8C411"/>
    <w:rsid w:val="4C99426D"/>
    <w:rsid w:val="4CE8BE58"/>
    <w:rsid w:val="4E3CD507"/>
    <w:rsid w:val="4FFC0E03"/>
    <w:rsid w:val="53B35AEC"/>
    <w:rsid w:val="53DADCB7"/>
    <w:rsid w:val="568DA5B0"/>
    <w:rsid w:val="5C741C9D"/>
    <w:rsid w:val="6362AEE2"/>
    <w:rsid w:val="63A1F05E"/>
    <w:rsid w:val="6AFBC584"/>
    <w:rsid w:val="6D51C3A8"/>
    <w:rsid w:val="709A1318"/>
    <w:rsid w:val="709D2188"/>
    <w:rsid w:val="71937BA2"/>
    <w:rsid w:val="758B850C"/>
    <w:rsid w:val="7899F138"/>
    <w:rsid w:val="7E55170D"/>
    <w:rsid w:val="7FD1ECD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08C565"/>
  <w15:chartTrackingRefBased/>
  <w15:docId w15:val="{3F01E528-4393-4074-9769-0C7DDFC34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Title">
    <w:name w:val="Title"/>
    <w:basedOn w:val="Normal"/>
    <w:qFormat/>
    <w:pPr>
      <w:jc w:val="center"/>
    </w:pPr>
    <w:rPr>
      <w:rFonts w:ascii="Arial" w:hAnsi="Arial"/>
      <w:b/>
      <w:sz w:val="24"/>
      <w:u w:val="single"/>
    </w:rPr>
  </w:style>
  <w:style w:type="character" w:styleId="PageNumber">
    <w:name w:val="page number"/>
    <w:basedOn w:val="DefaultParagraphFont"/>
  </w:style>
  <w:style w:type="paragraph" w:styleId="BalloonText">
    <w:name w:val="Balloon Text"/>
    <w:basedOn w:val="Normal"/>
    <w:semiHidden/>
    <w:rsid w:val="00F54257"/>
    <w:rPr>
      <w:rFonts w:ascii="Tahoma" w:hAnsi="Tahoma" w:cs="Tahoma"/>
      <w:sz w:val="16"/>
      <w:szCs w:val="16"/>
    </w:rPr>
  </w:style>
  <w:style w:type="paragraph" w:customStyle="1" w:styleId="clauseindent">
    <w:name w:val="clauseindent"/>
    <w:basedOn w:val="Normal"/>
    <w:rsid w:val="001027D1"/>
    <w:pPr>
      <w:spacing w:after="240"/>
      <w:ind w:left="851"/>
    </w:pPr>
    <w:rPr>
      <w:rFonts w:ascii="Arial" w:hAnsi="Arial" w:cs="Arial"/>
      <w:lang w:eastAsia="en-GB"/>
    </w:rPr>
  </w:style>
  <w:style w:type="paragraph" w:styleId="ListParagraph">
    <w:name w:val="List Paragraph"/>
    <w:basedOn w:val="Normal"/>
    <w:uiPriority w:val="34"/>
    <w:qFormat/>
    <w:rsid w:val="00743385"/>
    <w:pPr>
      <w:ind w:left="720"/>
    </w:pPr>
  </w:style>
  <w:style w:type="character" w:styleId="CommentReference">
    <w:name w:val="annotation reference"/>
    <w:rsid w:val="007B5470"/>
    <w:rPr>
      <w:sz w:val="16"/>
      <w:szCs w:val="16"/>
    </w:rPr>
  </w:style>
  <w:style w:type="paragraph" w:styleId="CommentText">
    <w:name w:val="annotation text"/>
    <w:basedOn w:val="Normal"/>
    <w:link w:val="CommentTextChar"/>
    <w:rsid w:val="007B5470"/>
  </w:style>
  <w:style w:type="character" w:customStyle="1" w:styleId="CommentTextChar">
    <w:name w:val="Comment Text Char"/>
    <w:link w:val="CommentText"/>
    <w:rsid w:val="007B5470"/>
    <w:rPr>
      <w:lang w:eastAsia="en-US"/>
    </w:rPr>
  </w:style>
  <w:style w:type="paragraph" w:styleId="CommentSubject">
    <w:name w:val="annotation subject"/>
    <w:basedOn w:val="CommentText"/>
    <w:next w:val="CommentText"/>
    <w:link w:val="CommentSubjectChar"/>
    <w:rsid w:val="007B5470"/>
    <w:rPr>
      <w:b/>
      <w:bCs/>
    </w:rPr>
  </w:style>
  <w:style w:type="character" w:customStyle="1" w:styleId="CommentSubjectChar">
    <w:name w:val="Comment Subject Char"/>
    <w:link w:val="CommentSubject"/>
    <w:rsid w:val="007B5470"/>
    <w:rPr>
      <w:b/>
      <w:bCs/>
      <w:lang w:eastAsia="en-US"/>
    </w:rPr>
  </w:style>
  <w:style w:type="paragraph" w:styleId="Revision">
    <w:name w:val="Revision"/>
    <w:hidden/>
    <w:uiPriority w:val="99"/>
    <w:semiHidden/>
    <w:rsid w:val="008C52A4"/>
    <w:rPr>
      <w:lang w:eastAsia="en-US"/>
    </w:rPr>
  </w:style>
  <w:style w:type="character" w:customStyle="1" w:styleId="HeaderChar">
    <w:name w:val="Header Char"/>
    <w:basedOn w:val="DefaultParagraphFont"/>
    <w:link w:val="Header"/>
    <w:uiPriority w:val="99"/>
    <w:rsid w:val="00B2543D"/>
    <w:rPr>
      <w:lang w:eastAsia="en-US"/>
    </w:rPr>
  </w:style>
  <w:style w:type="paragraph" w:styleId="BodyText">
    <w:name w:val="Body Text"/>
    <w:basedOn w:val="Normal"/>
    <w:link w:val="BodyTextChar"/>
    <w:rsid w:val="00D20C7A"/>
    <w:pPr>
      <w:spacing w:after="120"/>
    </w:pPr>
  </w:style>
  <w:style w:type="character" w:customStyle="1" w:styleId="BodyTextChar">
    <w:name w:val="Body Text Char"/>
    <w:basedOn w:val="DefaultParagraphFont"/>
    <w:link w:val="BodyText"/>
    <w:rsid w:val="00D20C7A"/>
    <w:rPr>
      <w:lang w:eastAsia="en-US"/>
    </w:rPr>
  </w:style>
  <w:style w:type="character" w:styleId="Hyperlink">
    <w:name w:val="Hyperlink"/>
    <w:basedOn w:val="DefaultParagraphFont"/>
    <w:uiPriority w:val="99"/>
    <w:unhideWhenUsed/>
    <w:rsid w:val="00B3103A"/>
    <w:rPr>
      <w:color w:val="0563C1" w:themeColor="hyperlink"/>
      <w:u w:val="single"/>
    </w:rPr>
  </w:style>
  <w:style w:type="character" w:customStyle="1" w:styleId="FooterChar">
    <w:name w:val="Footer Char"/>
    <w:basedOn w:val="DefaultParagraphFont"/>
    <w:link w:val="Footer"/>
    <w:uiPriority w:val="99"/>
    <w:rsid w:val="00B44E89"/>
    <w:rPr>
      <w:lang w:eastAsia="en-US"/>
    </w:rPr>
  </w:style>
  <w:style w:type="character" w:customStyle="1" w:styleId="normaltextrun">
    <w:name w:val="normaltextrun"/>
    <w:basedOn w:val="DefaultParagraphFont"/>
    <w:rsid w:val="00055FA0"/>
  </w:style>
  <w:style w:type="character" w:styleId="Mention">
    <w:name w:val="Mention"/>
    <w:basedOn w:val="DefaultParagraphFont"/>
    <w:uiPriority w:val="99"/>
    <w:unhideWhenUsed/>
    <w:rsid w:val="001A2A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255439">
      <w:bodyDiv w:val="1"/>
      <w:marLeft w:val="0"/>
      <w:marRight w:val="0"/>
      <w:marTop w:val="0"/>
      <w:marBottom w:val="0"/>
      <w:divBdr>
        <w:top w:val="none" w:sz="0" w:space="0" w:color="auto"/>
        <w:left w:val="none" w:sz="0" w:space="0" w:color="auto"/>
        <w:bottom w:val="none" w:sz="0" w:space="0" w:color="auto"/>
        <w:right w:val="none" w:sz="0" w:space="0" w:color="auto"/>
      </w:divBdr>
    </w:div>
    <w:div w:id="1794786531">
      <w:bodyDiv w:val="1"/>
      <w:marLeft w:val="0"/>
      <w:marRight w:val="0"/>
      <w:marTop w:val="0"/>
      <w:marBottom w:val="0"/>
      <w:divBdr>
        <w:top w:val="none" w:sz="0" w:space="0" w:color="auto"/>
        <w:left w:val="none" w:sz="0" w:space="0" w:color="auto"/>
        <w:bottom w:val="none" w:sz="0" w:space="0" w:color="auto"/>
        <w:right w:val="none" w:sz="0" w:space="0" w:color="auto"/>
      </w:divBdr>
    </w:div>
    <w:div w:id="1981809666">
      <w:bodyDiv w:val="1"/>
      <w:marLeft w:val="0"/>
      <w:marRight w:val="0"/>
      <w:marTop w:val="0"/>
      <w:marBottom w:val="0"/>
      <w:divBdr>
        <w:top w:val="none" w:sz="0" w:space="0" w:color="auto"/>
        <w:left w:val="none" w:sz="0" w:space="0" w:color="auto"/>
        <w:bottom w:val="none" w:sz="0" w:space="0" w:color="auto"/>
        <w:right w:val="none" w:sz="0" w:space="0" w:color="auto"/>
      </w:divBdr>
    </w:div>
    <w:div w:id="203476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transmissionconnections@nationalgrideso.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1BCDC5-8EF9-429C-B147-6C0341CB9E01}">
  <ds:schemaRefs>
    <ds:schemaRef ds:uri="http://schemas.openxmlformats.org/officeDocument/2006/bibliography"/>
  </ds:schemaRefs>
</ds:datastoreItem>
</file>

<file path=customXml/itemProps2.xml><?xml version="1.0" encoding="utf-8"?>
<ds:datastoreItem xmlns:ds="http://schemas.openxmlformats.org/officeDocument/2006/customXml" ds:itemID="{C35524D0-1961-43BF-82A6-1FC89E6910E6}"/>
</file>

<file path=customXml/itemProps3.xml><?xml version="1.0" encoding="utf-8"?>
<ds:datastoreItem xmlns:ds="http://schemas.openxmlformats.org/officeDocument/2006/customXml" ds:itemID="{90AE2CE4-618E-4F3D-98EE-6C27306B8E6D}">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C6A41A99-2D5B-4D88-81B3-8D31F9ADE7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4832</Words>
  <Characters>27548</Characters>
  <Application>Microsoft Office Word</Application>
  <DocSecurity>8</DocSecurity>
  <Lines>229</Lines>
  <Paragraphs>64</Paragraphs>
  <ScaleCrop>false</ScaleCrop>
  <Company>NGC</Company>
  <LinksUpToDate>false</LinksUpToDate>
  <CharactersWithSpaces>32316</CharactersWithSpaces>
  <SharedDoc>false</SharedDoc>
  <HLinks>
    <vt:vector size="6" baseType="variant">
      <vt:variant>
        <vt:i4>7274564</vt:i4>
      </vt:variant>
      <vt:variant>
        <vt:i4>0</vt:i4>
      </vt:variant>
      <vt:variant>
        <vt:i4>0</vt:i4>
      </vt:variant>
      <vt:variant>
        <vt:i4>5</vt:i4>
      </vt:variant>
      <vt:variant>
        <vt:lpwstr>mailto:transmissionconnections@nationalgrideso.com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EJ App G AtV BCA Exhibit v0.9.2 RGA.docx</dc:title>
  <dc:subject/>
  <dc:creator>Claire Burton</dc:creator>
  <cp:keywords/>
  <cp:lastModifiedBy>Lizzie Timmins (NESO)</cp:lastModifiedBy>
  <cp:revision>38</cp:revision>
  <cp:lastPrinted>2021-08-11T17:05:00Z</cp:lastPrinted>
  <dcterms:created xsi:type="dcterms:W3CDTF">2024-10-18T12:54:00Z</dcterms:created>
  <dcterms:modified xsi:type="dcterms:W3CDTF">2024-11-05T16:13:00Z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Description">
    <vt:lpwstr> Agreement to Vary _x000d_
staged x 3_x000d_
</vt:lpwstr>
  </property>
  <property fmtid="{D5CDD505-2E9C-101B-9397-08002B2CF9AE}" pid="3" name="DocType">
    <vt:lpwstr>Agreement</vt:lpwstr>
  </property>
  <property fmtid="{D5CDD505-2E9C-101B-9397-08002B2CF9AE}" pid="4" name="Attachment">
    <vt:lpwstr>, </vt:lpwstr>
  </property>
  <property fmtid="{D5CDD505-2E9C-101B-9397-08002B2CF9AE}" pid="5" name="From">
    <vt:lpwstr/>
  </property>
  <property fmtid="{D5CDD505-2E9C-101B-9397-08002B2CF9AE}" pid="6" name="Attach">
    <vt:lpwstr>0</vt:lpwstr>
  </property>
  <property fmtid="{D5CDD505-2E9C-101B-9397-08002B2CF9AE}" pid="7" name="Importance">
    <vt:lpwstr/>
  </property>
  <property fmtid="{D5CDD505-2E9C-101B-9397-08002B2CF9AE}" pid="8" name="To">
    <vt:lpwstr/>
  </property>
  <property fmtid="{D5CDD505-2E9C-101B-9397-08002B2CF9AE}" pid="9" name="EmailSubject">
    <vt:lpwstr/>
  </property>
  <property fmtid="{D5CDD505-2E9C-101B-9397-08002B2CF9AE}" pid="10" name="ReceivedDate">
    <vt:lpwstr/>
  </property>
  <property fmtid="{D5CDD505-2E9C-101B-9397-08002B2CF9AE}" pid="11" name="@">
    <vt:lpwstr>, </vt:lpwstr>
  </property>
  <property fmtid="{D5CDD505-2E9C-101B-9397-08002B2CF9AE}" pid="12" name="ContentTypeId">
    <vt:lpwstr>0x010100095E1BDC5029614ABF43223A464FD248</vt:lpwstr>
  </property>
  <property fmtid="{D5CDD505-2E9C-101B-9397-08002B2CF9AE}" pid="13" name="_NewReviewCycle">
    <vt:lpwstr/>
  </property>
  <property fmtid="{D5CDD505-2E9C-101B-9397-08002B2CF9AE}" pid="14" name="Meeting Number">
    <vt:lpwstr/>
  </property>
  <property fmtid="{D5CDD505-2E9C-101B-9397-08002B2CF9AE}" pid="15" name="MSIP_Label_019c027e-33b7-45fc-a572-8ffa5d09ec36_Enabled">
    <vt:lpwstr>true</vt:lpwstr>
  </property>
  <property fmtid="{D5CDD505-2E9C-101B-9397-08002B2CF9AE}" pid="16" name="MSIP_Label_019c027e-33b7-45fc-a572-8ffa5d09ec36_SetDate">
    <vt:lpwstr>2021-05-28T08:11:10Z</vt:lpwstr>
  </property>
  <property fmtid="{D5CDD505-2E9C-101B-9397-08002B2CF9AE}" pid="17" name="MSIP_Label_019c027e-33b7-45fc-a572-8ffa5d09ec36_Method">
    <vt:lpwstr>Standard</vt:lpwstr>
  </property>
  <property fmtid="{D5CDD505-2E9C-101B-9397-08002B2CF9AE}" pid="18" name="MSIP_Label_019c027e-33b7-45fc-a572-8ffa5d09ec36_Name">
    <vt:lpwstr>Internal Use</vt:lpwstr>
  </property>
  <property fmtid="{D5CDD505-2E9C-101B-9397-08002B2CF9AE}" pid="19" name="MSIP_Label_019c027e-33b7-45fc-a572-8ffa5d09ec36_SiteId">
    <vt:lpwstr>031a09bc-a2bf-44df-888e-4e09355b7a24</vt:lpwstr>
  </property>
  <property fmtid="{D5CDD505-2E9C-101B-9397-08002B2CF9AE}" pid="20" name="MSIP_Label_019c027e-33b7-45fc-a572-8ffa5d09ec36_ActionId">
    <vt:lpwstr>5b06c44f-2c13-4660-ae84-f1afc1e65188</vt:lpwstr>
  </property>
  <property fmtid="{D5CDD505-2E9C-101B-9397-08002B2CF9AE}" pid="21" name="MSIP_Label_019c027e-33b7-45fc-a572-8ffa5d09ec36_ContentBits">
    <vt:lpwstr>2</vt:lpwstr>
  </property>
  <property fmtid="{D5CDD505-2E9C-101B-9397-08002B2CF9AE}" pid="22" name="MediaServiceImageTags">
    <vt:lpwstr/>
  </property>
  <property fmtid="{D5CDD505-2E9C-101B-9397-08002B2CF9AE}" pid="23" name="Order">
    <vt:r8>51800</vt:r8>
  </property>
  <property fmtid="{D5CDD505-2E9C-101B-9397-08002B2CF9AE}" pid="24" name="xd_Signature">
    <vt:bool>false</vt:bool>
  </property>
  <property fmtid="{D5CDD505-2E9C-101B-9397-08002B2CF9AE}" pid="25" name="xd_ProgID">
    <vt:lpwstr/>
  </property>
  <property fmtid="{D5CDD505-2E9C-101B-9397-08002B2CF9AE}" pid="26" name="ComplianceAssetId">
    <vt:lpwstr/>
  </property>
  <property fmtid="{D5CDD505-2E9C-101B-9397-08002B2CF9AE}" pid="27" name="TemplateUrl">
    <vt:lpwstr/>
  </property>
  <property fmtid="{D5CDD505-2E9C-101B-9397-08002B2CF9AE}" pid="28" name="_ExtendedDescription">
    <vt:lpwstr/>
  </property>
  <property fmtid="{D5CDD505-2E9C-101B-9397-08002B2CF9AE}" pid="29" name="TriggerFlowInfo">
    <vt:lpwstr/>
  </property>
</Properties>
</file>